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5796" w14:textId="2B66D771" w:rsidR="000C1F79" w:rsidRPr="008939CB" w:rsidRDefault="00FD44FB" w:rsidP="00BE3755">
      <w:pPr>
        <w:spacing w:after="0" w:line="240" w:lineRule="auto"/>
        <w:ind w:left="7371" w:firstLine="0"/>
        <w:jc w:val="right"/>
        <w:rPr>
          <w:color w:val="auto"/>
        </w:rPr>
      </w:pPr>
      <w:r w:rsidRPr="5EA03E8C">
        <w:rPr>
          <w:color w:val="auto"/>
        </w:rPr>
        <w:t>EELNÕU</w:t>
      </w:r>
    </w:p>
    <w:p w14:paraId="4ADF8B24" w14:textId="5BBF6F99" w:rsidR="00016B6A" w:rsidRPr="008939CB" w:rsidRDefault="009E52BB" w:rsidP="00BE3755">
      <w:pPr>
        <w:spacing w:after="0" w:line="240" w:lineRule="auto"/>
        <w:ind w:left="7371" w:firstLine="0"/>
        <w:jc w:val="right"/>
        <w:rPr>
          <w:color w:val="auto"/>
        </w:rPr>
      </w:pPr>
      <w:r>
        <w:rPr>
          <w:color w:val="auto"/>
        </w:rPr>
        <w:t>05</w:t>
      </w:r>
      <w:r w:rsidR="00BB3A08" w:rsidRPr="0EFE0DF0">
        <w:rPr>
          <w:color w:val="auto"/>
        </w:rPr>
        <w:t>.</w:t>
      </w:r>
      <w:r w:rsidR="007D71CF" w:rsidRPr="0EFE0DF0">
        <w:rPr>
          <w:color w:val="auto"/>
        </w:rPr>
        <w:t>0</w:t>
      </w:r>
      <w:r>
        <w:rPr>
          <w:color w:val="auto"/>
        </w:rPr>
        <w:t>4</w:t>
      </w:r>
      <w:r w:rsidR="00CA3CB0" w:rsidRPr="0EFE0DF0">
        <w:rPr>
          <w:color w:val="auto"/>
        </w:rPr>
        <w:t>.</w:t>
      </w:r>
      <w:r w:rsidR="00FD44FB" w:rsidRPr="0EFE0DF0">
        <w:rPr>
          <w:color w:val="auto"/>
        </w:rPr>
        <w:t>202</w:t>
      </w:r>
      <w:r w:rsidR="007D71CF" w:rsidRPr="0EFE0DF0">
        <w:rPr>
          <w:color w:val="auto"/>
        </w:rPr>
        <w:t>4</w:t>
      </w:r>
    </w:p>
    <w:p w14:paraId="5DA9E9EF" w14:textId="77777777" w:rsidR="00A04E6D" w:rsidRPr="008939CB" w:rsidRDefault="00A04E6D" w:rsidP="00BE3755">
      <w:pPr>
        <w:spacing w:after="0" w:line="240" w:lineRule="auto"/>
        <w:ind w:left="7371" w:firstLine="0"/>
        <w:jc w:val="right"/>
        <w:rPr>
          <w:color w:val="auto"/>
          <w:szCs w:val="24"/>
        </w:rPr>
      </w:pPr>
    </w:p>
    <w:p w14:paraId="7CE9B645" w14:textId="38392113" w:rsidR="00016B6A" w:rsidRPr="00CA3CB0" w:rsidRDefault="2F94798F" w:rsidP="00BE3755">
      <w:pPr>
        <w:pStyle w:val="Pealkiri1"/>
        <w:spacing w:line="240" w:lineRule="auto"/>
        <w:rPr>
          <w:color w:val="auto"/>
        </w:rPr>
      </w:pPr>
      <w:r w:rsidRPr="0EFE0DF0">
        <w:t>Looduskaitseseaduse muutmise ja sellega seonduvalt teiste seaduste</w:t>
      </w:r>
      <w:r w:rsidR="01B82BC7" w:rsidRPr="0EFE0DF0">
        <w:rPr>
          <w:color w:val="auto"/>
        </w:rPr>
        <w:t xml:space="preserve"> </w:t>
      </w:r>
      <w:r w:rsidR="00AE65E2" w:rsidRPr="0EFE0DF0">
        <w:rPr>
          <w:color w:val="auto"/>
        </w:rPr>
        <w:t>muutmise seadus </w:t>
      </w:r>
      <w:r w:rsidR="11153D33" w:rsidRPr="0EFE0DF0">
        <w:rPr>
          <w:color w:val="auto"/>
        </w:rPr>
        <w:t>(Natura hindamine)</w:t>
      </w:r>
    </w:p>
    <w:p w14:paraId="53D7F889" w14:textId="31C0845C" w:rsidR="00016B6A" w:rsidRPr="008939CB" w:rsidRDefault="00016B6A" w:rsidP="00BE3755">
      <w:pPr>
        <w:spacing w:after="0" w:line="240" w:lineRule="auto"/>
        <w:ind w:left="0" w:firstLine="0"/>
        <w:jc w:val="left"/>
        <w:rPr>
          <w:color w:val="auto"/>
          <w:szCs w:val="24"/>
        </w:rPr>
      </w:pPr>
    </w:p>
    <w:p w14:paraId="234604CC" w14:textId="77777777" w:rsidR="009E52BB" w:rsidRPr="00AE65E2" w:rsidRDefault="009E52BB" w:rsidP="00BE3755">
      <w:pPr>
        <w:pStyle w:val="paragraph"/>
        <w:spacing w:before="0" w:beforeAutospacing="0" w:after="0" w:afterAutospacing="0"/>
        <w:jc w:val="both"/>
        <w:textAlignment w:val="baseline"/>
      </w:pPr>
    </w:p>
    <w:p w14:paraId="1F669483" w14:textId="300180FD" w:rsidR="00016B6A" w:rsidRPr="008939CB" w:rsidRDefault="00FD44FB" w:rsidP="00BE3755">
      <w:pPr>
        <w:pStyle w:val="Pealkiri2"/>
        <w:spacing w:after="0" w:line="240" w:lineRule="auto"/>
        <w:ind w:left="-5" w:right="48"/>
        <w:rPr>
          <w:color w:val="auto"/>
          <w:szCs w:val="24"/>
        </w:rPr>
      </w:pPr>
      <w:bookmarkStart w:id="0" w:name="_Hlk167088168"/>
      <w:commentRangeStart w:id="1"/>
      <w:commentRangeStart w:id="2"/>
      <w:r w:rsidRPr="00D00FF4">
        <w:rPr>
          <w:color w:val="auto"/>
          <w:szCs w:val="24"/>
        </w:rPr>
        <w:t xml:space="preserve">§ </w:t>
      </w:r>
      <w:r w:rsidR="00D00FF4" w:rsidRPr="00D00FF4">
        <w:rPr>
          <w:color w:val="auto"/>
          <w:szCs w:val="24"/>
        </w:rPr>
        <w:t>1</w:t>
      </w:r>
      <w:r w:rsidRPr="00D00FF4">
        <w:rPr>
          <w:color w:val="auto"/>
          <w:szCs w:val="24"/>
        </w:rPr>
        <w:t>. Looduskaitseseaduse muutmine</w:t>
      </w:r>
      <w:commentRangeEnd w:id="1"/>
      <w:r w:rsidR="00DB70BB">
        <w:rPr>
          <w:rStyle w:val="Kommentaariviide"/>
          <w:b w:val="0"/>
        </w:rPr>
        <w:commentReference w:id="1"/>
      </w:r>
      <w:commentRangeEnd w:id="2"/>
      <w:r w:rsidR="00836643">
        <w:rPr>
          <w:rStyle w:val="Kommentaariviide"/>
          <w:b w:val="0"/>
        </w:rPr>
        <w:commentReference w:id="2"/>
      </w:r>
    </w:p>
    <w:p w14:paraId="3D5C18EB" w14:textId="10F16C4C" w:rsidR="00016B6A" w:rsidRPr="008939CB" w:rsidRDefault="00016B6A" w:rsidP="00BE3755">
      <w:pPr>
        <w:spacing w:after="0" w:line="240" w:lineRule="auto"/>
        <w:ind w:left="0" w:firstLine="0"/>
        <w:rPr>
          <w:color w:val="auto"/>
          <w:szCs w:val="24"/>
        </w:rPr>
      </w:pPr>
    </w:p>
    <w:p w14:paraId="1134B31C" w14:textId="18D45C87" w:rsidR="00016B6A" w:rsidRDefault="00FD44FB" w:rsidP="00BE3755">
      <w:pPr>
        <w:spacing w:after="0" w:line="240" w:lineRule="auto"/>
        <w:ind w:left="-5" w:right="51"/>
        <w:rPr>
          <w:color w:val="auto"/>
          <w:szCs w:val="24"/>
        </w:rPr>
      </w:pPr>
      <w:r w:rsidRPr="008939CB">
        <w:rPr>
          <w:color w:val="auto"/>
          <w:szCs w:val="24"/>
        </w:rPr>
        <w:t>Looduskaitseseaduses tehakse järgmised muudatused:</w:t>
      </w:r>
    </w:p>
    <w:p w14:paraId="3B257B56" w14:textId="77777777" w:rsidR="00F720FA" w:rsidRDefault="00F720FA" w:rsidP="00BE3755">
      <w:pPr>
        <w:spacing w:after="0" w:line="240" w:lineRule="auto"/>
        <w:ind w:left="-5" w:right="51"/>
        <w:rPr>
          <w:color w:val="auto"/>
          <w:szCs w:val="24"/>
        </w:rPr>
      </w:pPr>
    </w:p>
    <w:p w14:paraId="315E9DA6" w14:textId="2BD63EAB" w:rsidR="00F720FA" w:rsidRPr="00F720FA" w:rsidRDefault="15DD2D40" w:rsidP="00BE3755">
      <w:pPr>
        <w:pStyle w:val="Loendilik"/>
        <w:spacing w:after="0" w:line="240" w:lineRule="auto"/>
        <w:ind w:left="0" w:firstLine="0"/>
        <w:rPr>
          <w:color w:val="000000" w:themeColor="text1"/>
          <w:szCs w:val="24"/>
        </w:rPr>
      </w:pPr>
      <w:r w:rsidRPr="00656C0C">
        <w:rPr>
          <w:b/>
          <w:bCs/>
          <w:color w:val="auto"/>
        </w:rPr>
        <w:t>1)</w:t>
      </w:r>
      <w:r w:rsidRPr="08B348D4">
        <w:rPr>
          <w:color w:val="auto"/>
        </w:rPr>
        <w:t xml:space="preserve"> </w:t>
      </w:r>
      <w:r w:rsidR="00F720FA" w:rsidRPr="08B348D4">
        <w:rPr>
          <w:color w:val="auto"/>
        </w:rPr>
        <w:t>paragrahvi 14</w:t>
      </w:r>
      <w:del w:id="3" w:author="Mari Koik" w:date="2024-08-29T11:16:00Z">
        <w:r w:rsidR="74A1F67D" w:rsidRPr="08B348D4" w:rsidDel="00696B8B">
          <w:rPr>
            <w:color w:val="auto"/>
            <w:vertAlign w:val="superscript"/>
          </w:rPr>
          <w:delText xml:space="preserve"> </w:delText>
        </w:r>
      </w:del>
      <w:r w:rsidR="00F720FA" w:rsidRPr="08B348D4">
        <w:rPr>
          <w:color w:val="auto"/>
        </w:rPr>
        <w:t xml:space="preserve"> täiendatakse lõigetega 7</w:t>
      </w:r>
      <w:r w:rsidR="5F91C21A" w:rsidRPr="08B348D4">
        <w:rPr>
          <w:rStyle w:val="normaltextrun"/>
        </w:rPr>
        <w:t>–</w:t>
      </w:r>
      <w:r w:rsidR="24190B8E" w:rsidRPr="08B348D4">
        <w:rPr>
          <w:color w:val="auto"/>
        </w:rPr>
        <w:t>9</w:t>
      </w:r>
      <w:r w:rsidR="00F720FA" w:rsidRPr="08B348D4">
        <w:rPr>
          <w:color w:val="auto"/>
        </w:rPr>
        <w:t xml:space="preserve"> järgmises sõnastuses:</w:t>
      </w:r>
    </w:p>
    <w:p w14:paraId="7807AA4B" w14:textId="7B7FE55E" w:rsidR="000870F2" w:rsidRDefault="00F720FA" w:rsidP="00BE3755">
      <w:pPr>
        <w:pStyle w:val="Loendilik"/>
        <w:spacing w:after="0" w:line="240" w:lineRule="auto"/>
        <w:ind w:left="0" w:firstLine="0"/>
      </w:pPr>
      <w:r w:rsidRPr="08B348D4">
        <w:rPr>
          <w:color w:val="auto"/>
        </w:rPr>
        <w:t xml:space="preserve">„(7) </w:t>
      </w:r>
      <w:bookmarkStart w:id="4" w:name="_Hlk175820183"/>
      <w:r>
        <w:t xml:space="preserve">Natura 2000 </w:t>
      </w:r>
      <w:commentRangeStart w:id="5"/>
      <w:r>
        <w:t>võrgustiku</w:t>
      </w:r>
      <w:del w:id="6" w:author="Mari Koik" w:date="2024-08-13T12:26:00Z">
        <w:r w:rsidDel="005B4159">
          <w:delText xml:space="preserve"> </w:delText>
        </w:r>
        <w:r w:rsidR="42A7D259" w:rsidDel="005B4159">
          <w:delText>koosseisu</w:delText>
        </w:r>
      </w:del>
      <w:del w:id="7" w:author="Mari Koik" w:date="2024-08-29T10:51:00Z">
        <w:r w:rsidR="42A7D259" w:rsidDel="000C6868">
          <w:delText xml:space="preserve"> kuuluva</w:delText>
        </w:r>
      </w:del>
      <w:r w:rsidR="42A7D259">
        <w:t xml:space="preserve"> </w:t>
      </w:r>
      <w:commentRangeEnd w:id="5"/>
      <w:r w:rsidR="004619B1">
        <w:rPr>
          <w:rStyle w:val="Kommentaariviide"/>
        </w:rPr>
        <w:commentReference w:id="5"/>
      </w:r>
      <w:r>
        <w:t xml:space="preserve">kaitseala ja püsielupaiga piiranguvööndis ning hoiualal </w:t>
      </w:r>
      <w:bookmarkEnd w:id="4"/>
      <w:r>
        <w:t xml:space="preserve">on raie keelatud järgmistes nõukogu direktiivi 92/43/EMÜ I lisas nimetatud </w:t>
      </w:r>
      <w:commentRangeStart w:id="8"/>
      <w:r>
        <w:t>metsaelupaigatüüpides:</w:t>
      </w:r>
      <w:commentRangeEnd w:id="8"/>
      <w:r w:rsidR="00AC72D6">
        <w:rPr>
          <w:rStyle w:val="Kommentaariviide"/>
        </w:rPr>
        <w:commentReference w:id="8"/>
      </w:r>
    </w:p>
    <w:p w14:paraId="65A7E111" w14:textId="05A5C2FC" w:rsidR="000870F2" w:rsidRDefault="000870F2" w:rsidP="00BE3755">
      <w:pPr>
        <w:spacing w:after="0" w:line="240" w:lineRule="auto"/>
        <w:ind w:left="0" w:firstLine="0"/>
      </w:pPr>
      <w:r>
        <w:t xml:space="preserve">1) </w:t>
      </w:r>
      <w:r w:rsidR="282099E6">
        <w:t xml:space="preserve">2180 </w:t>
      </w:r>
      <w:r w:rsidR="00F720FA">
        <w:t>luitemetsad</w:t>
      </w:r>
      <w:r>
        <w:t>;</w:t>
      </w:r>
    </w:p>
    <w:p w14:paraId="616B592A" w14:textId="4335F358" w:rsidR="000870F2" w:rsidRDefault="000870F2" w:rsidP="00BE3755">
      <w:pPr>
        <w:spacing w:after="0" w:line="240" w:lineRule="auto"/>
        <w:ind w:left="0" w:firstLine="0"/>
      </w:pPr>
      <w:r>
        <w:t xml:space="preserve">2) </w:t>
      </w:r>
      <w:r w:rsidR="4CCCCC18">
        <w:t>9010 *</w:t>
      </w:r>
      <w:r w:rsidR="00F720FA">
        <w:t>vanad loodusmetsad</w:t>
      </w:r>
      <w:r>
        <w:t>;</w:t>
      </w:r>
    </w:p>
    <w:p w14:paraId="34219088" w14:textId="07C560D9" w:rsidR="000870F2" w:rsidRDefault="000870F2" w:rsidP="00BE3755">
      <w:pPr>
        <w:spacing w:after="0" w:line="240" w:lineRule="auto"/>
        <w:ind w:left="0" w:firstLine="0"/>
      </w:pPr>
      <w:r>
        <w:t xml:space="preserve">3) </w:t>
      </w:r>
      <w:r w:rsidR="45AFA00E">
        <w:t>9020 *</w:t>
      </w:r>
      <w:r w:rsidR="00F720FA">
        <w:t>vanad laialehised metsad</w:t>
      </w:r>
      <w:r>
        <w:t>;</w:t>
      </w:r>
    </w:p>
    <w:p w14:paraId="3437BD2B" w14:textId="3A210B32" w:rsidR="000870F2" w:rsidRDefault="000870F2" w:rsidP="00BE3755">
      <w:pPr>
        <w:spacing w:after="0" w:line="240" w:lineRule="auto"/>
        <w:ind w:left="0" w:firstLine="0"/>
      </w:pPr>
      <w:r>
        <w:t xml:space="preserve">4) </w:t>
      </w:r>
      <w:r w:rsidR="4474E5C4">
        <w:t xml:space="preserve">9050 </w:t>
      </w:r>
      <w:r w:rsidR="00F720FA">
        <w:t>rohundirikkad kuusikud</w:t>
      </w:r>
      <w:r>
        <w:t>;</w:t>
      </w:r>
    </w:p>
    <w:p w14:paraId="7F3A5290" w14:textId="20B75701" w:rsidR="000870F2" w:rsidRDefault="000870F2" w:rsidP="00BE3755">
      <w:pPr>
        <w:spacing w:after="0" w:line="240" w:lineRule="auto"/>
        <w:ind w:left="0" w:firstLine="0"/>
      </w:pPr>
      <w:r>
        <w:t xml:space="preserve">5) </w:t>
      </w:r>
      <w:r w:rsidR="612ADCF2">
        <w:t xml:space="preserve">9060 </w:t>
      </w:r>
      <w:r w:rsidR="00F720FA">
        <w:t>okasmetsad moreenikuhjatistel</w:t>
      </w:r>
      <w:r>
        <w:t>;</w:t>
      </w:r>
    </w:p>
    <w:p w14:paraId="13895264" w14:textId="76C4A63E" w:rsidR="000870F2" w:rsidRDefault="000870F2" w:rsidP="00BE3755">
      <w:pPr>
        <w:spacing w:after="0" w:line="240" w:lineRule="auto"/>
        <w:ind w:left="0" w:firstLine="0"/>
      </w:pPr>
      <w:r>
        <w:t xml:space="preserve">6) </w:t>
      </w:r>
      <w:r w:rsidR="4C163672">
        <w:t>9080 *</w:t>
      </w:r>
      <w:r w:rsidR="00F720FA">
        <w:t>soostuvad ja soolehtmetsad</w:t>
      </w:r>
      <w:r>
        <w:t>;</w:t>
      </w:r>
    </w:p>
    <w:p w14:paraId="148CACA1" w14:textId="34919309" w:rsidR="000870F2" w:rsidRDefault="000870F2" w:rsidP="00BE3755">
      <w:pPr>
        <w:spacing w:after="0" w:line="240" w:lineRule="auto"/>
        <w:ind w:left="0" w:firstLine="0"/>
      </w:pPr>
      <w:r>
        <w:t>7)</w:t>
      </w:r>
      <w:r w:rsidR="00F720FA">
        <w:t xml:space="preserve"> </w:t>
      </w:r>
      <w:r w:rsidR="6F70C2C0">
        <w:t>9180 *</w:t>
      </w:r>
      <w:r w:rsidR="00F720FA">
        <w:t>rusukallete ja jäärakute metsad</w:t>
      </w:r>
      <w:r>
        <w:t>;</w:t>
      </w:r>
    </w:p>
    <w:p w14:paraId="6801BC02" w14:textId="4FC299A9" w:rsidR="000870F2" w:rsidRDefault="000870F2" w:rsidP="00BE3755">
      <w:pPr>
        <w:spacing w:after="0" w:line="240" w:lineRule="auto"/>
        <w:ind w:left="0" w:firstLine="0"/>
      </w:pPr>
      <w:r>
        <w:t xml:space="preserve">8) </w:t>
      </w:r>
      <w:r w:rsidR="07D745D9">
        <w:t>91D0 *</w:t>
      </w:r>
      <w:r w:rsidR="00F720FA">
        <w:t>siirdesoo- ja rabametsad</w:t>
      </w:r>
      <w:r>
        <w:t>;</w:t>
      </w:r>
    </w:p>
    <w:p w14:paraId="36ED7A09" w14:textId="778DB69E" w:rsidR="000870F2" w:rsidRDefault="000870F2" w:rsidP="00BE3755">
      <w:pPr>
        <w:spacing w:after="0" w:line="240" w:lineRule="auto"/>
        <w:ind w:left="0" w:firstLine="0"/>
      </w:pPr>
      <w:r>
        <w:t xml:space="preserve">9) </w:t>
      </w:r>
      <w:r w:rsidR="527CCCD6">
        <w:t>91E0 *</w:t>
      </w:r>
      <w:r w:rsidR="00F720FA">
        <w:t>lammi-lodumetsad</w:t>
      </w:r>
      <w:r>
        <w:t>;</w:t>
      </w:r>
    </w:p>
    <w:p w14:paraId="6B2445A6" w14:textId="12A3BD84" w:rsidR="000870F2" w:rsidRDefault="000870F2" w:rsidP="00BE3755">
      <w:pPr>
        <w:spacing w:after="0" w:line="240" w:lineRule="auto"/>
        <w:ind w:left="0" w:firstLine="0"/>
      </w:pPr>
      <w:r>
        <w:t xml:space="preserve">10) </w:t>
      </w:r>
      <w:r w:rsidR="1A6C9FC3">
        <w:t xml:space="preserve">91F0 </w:t>
      </w:r>
      <w:r w:rsidR="00F720FA">
        <w:t>laialehised lammimetsad.</w:t>
      </w:r>
    </w:p>
    <w:p w14:paraId="5C8AC5BD" w14:textId="77777777" w:rsidR="000870F2" w:rsidRDefault="000870F2" w:rsidP="00BE3755">
      <w:pPr>
        <w:spacing w:after="0" w:line="240" w:lineRule="auto"/>
        <w:ind w:left="0" w:firstLine="0"/>
        <w:rPr>
          <w:szCs w:val="24"/>
        </w:rPr>
      </w:pPr>
    </w:p>
    <w:p w14:paraId="78F0871E" w14:textId="46E8BECF" w:rsidR="000870F2" w:rsidRDefault="000870F2" w:rsidP="00BE3755">
      <w:pPr>
        <w:spacing w:after="0" w:line="240" w:lineRule="auto"/>
        <w:ind w:left="0" w:firstLine="0"/>
      </w:pPr>
      <w:r>
        <w:t xml:space="preserve">(8) </w:t>
      </w:r>
      <w:r w:rsidR="005D5D79">
        <w:t xml:space="preserve">Käesoleva paragrahvi lõikes </w:t>
      </w:r>
      <w:r w:rsidR="62BDF0BF">
        <w:t>7</w:t>
      </w:r>
      <w:r w:rsidR="005D5D79">
        <w:t xml:space="preserve"> n</w:t>
      </w:r>
      <w:r w:rsidR="00F720FA">
        <w:t>imetatud metsaelupaigatüüpides on kaitstava loodusobjekti valitseja nõusolekul lubatud</w:t>
      </w:r>
      <w:r w:rsidR="4A5A9ADA">
        <w:t>:</w:t>
      </w:r>
    </w:p>
    <w:p w14:paraId="774311B2" w14:textId="130EF7DD" w:rsidR="4A5A9ADA" w:rsidRDefault="4A5A9ADA" w:rsidP="00BE3755">
      <w:pPr>
        <w:spacing w:after="0" w:line="240" w:lineRule="auto"/>
        <w:ind w:left="0" w:firstLine="0"/>
      </w:pPr>
      <w:r>
        <w:t xml:space="preserve">1) </w:t>
      </w:r>
      <w:r w:rsidR="7DD749F4">
        <w:t>kujundusraie kaitse-eesmärgi saavutamiseks</w:t>
      </w:r>
      <w:r w:rsidR="7E7AF8FF">
        <w:t>;</w:t>
      </w:r>
    </w:p>
    <w:p w14:paraId="65C6FA3B" w14:textId="1E26EB26" w:rsidR="7B134620" w:rsidRDefault="7B134620" w:rsidP="00BE3755">
      <w:pPr>
        <w:spacing w:after="0" w:line="240" w:lineRule="auto"/>
        <w:ind w:left="0" w:firstLine="0"/>
      </w:pPr>
      <w:r>
        <w:t xml:space="preserve">2) </w:t>
      </w:r>
      <w:r w:rsidR="6BAC55EF">
        <w:t xml:space="preserve">raie </w:t>
      </w:r>
      <w:r w:rsidR="6D6157A6">
        <w:t>otse</w:t>
      </w:r>
      <w:r w:rsidR="1ADC11D6">
        <w:t>se</w:t>
      </w:r>
      <w:r w:rsidR="6D6157A6">
        <w:t xml:space="preserve"> oh</w:t>
      </w:r>
      <w:r w:rsidR="2AB78475">
        <w:t xml:space="preserve">u </w:t>
      </w:r>
      <w:r w:rsidR="23EAA4BD">
        <w:t xml:space="preserve">vältimiseks </w:t>
      </w:r>
      <w:r w:rsidR="6D6157A6">
        <w:t>inimese</w:t>
      </w:r>
      <w:r w:rsidR="09F67DC8">
        <w:t xml:space="preserve"> elule</w:t>
      </w:r>
      <w:r w:rsidR="6D6157A6">
        <w:t xml:space="preserve"> ja varale</w:t>
      </w:r>
      <w:r w:rsidR="3F2A862E">
        <w:t>, välja arvatud loodus</w:t>
      </w:r>
      <w:r w:rsidR="5CF9C796">
        <w:t>varale</w:t>
      </w:r>
      <w:r w:rsidR="2BF5B32F">
        <w:t>;</w:t>
      </w:r>
    </w:p>
    <w:p w14:paraId="260DC45E" w14:textId="12D07373" w:rsidR="00C44AC6" w:rsidRPr="000870F2" w:rsidRDefault="78760F58" w:rsidP="00BE3755">
      <w:pPr>
        <w:spacing w:after="0" w:line="240" w:lineRule="auto"/>
        <w:ind w:left="0" w:firstLine="0"/>
      </w:pPr>
      <w:r>
        <w:t>3</w:t>
      </w:r>
      <w:r w:rsidR="68D6D238">
        <w:t>)</w:t>
      </w:r>
      <w:r w:rsidR="77EE47D9">
        <w:t xml:space="preserve"> r</w:t>
      </w:r>
      <w:r w:rsidR="00F720FA">
        <w:t>aie metsaseaduse § 40 lõikes 2 sätestatud juhul metsakahjustuse ärahoidmiseks ja leviku tõkestamiseks</w:t>
      </w:r>
      <w:r w:rsidR="30AAF2F8">
        <w:t>.</w:t>
      </w:r>
    </w:p>
    <w:p w14:paraId="4B5BBC9C" w14:textId="1A187948" w:rsidR="00C44AC6" w:rsidRPr="000870F2" w:rsidRDefault="00C44AC6" w:rsidP="00BE3755">
      <w:pPr>
        <w:spacing w:after="0" w:line="240" w:lineRule="auto"/>
        <w:ind w:left="0" w:firstLine="0"/>
      </w:pPr>
    </w:p>
    <w:p w14:paraId="12699BEA" w14:textId="4522BE39" w:rsidR="00C44AC6" w:rsidRPr="000870F2" w:rsidRDefault="75401216" w:rsidP="00BE3755">
      <w:pPr>
        <w:spacing w:after="0" w:line="240" w:lineRule="auto"/>
        <w:ind w:left="0" w:firstLine="0"/>
      </w:pPr>
      <w:r>
        <w:t>(</w:t>
      </w:r>
      <w:r w:rsidR="4E451B8C">
        <w:t>9</w:t>
      </w:r>
      <w:r>
        <w:t xml:space="preserve">) </w:t>
      </w:r>
      <w:bookmarkStart w:id="9" w:name="_Hlk174004854"/>
      <w:r>
        <w:t xml:space="preserve">Käesoleva paragrahvi </w:t>
      </w:r>
      <w:r w:rsidR="2813D0DD">
        <w:t xml:space="preserve">lõikes </w:t>
      </w:r>
      <w:r w:rsidR="268470CE">
        <w:t>7</w:t>
      </w:r>
      <w:r w:rsidR="2813D0DD">
        <w:t xml:space="preserve"> nimetatud </w:t>
      </w:r>
      <w:r w:rsidR="6DB75BDE">
        <w:t xml:space="preserve">piiranguvööndi </w:t>
      </w:r>
      <w:r w:rsidR="2813D0DD">
        <w:t>metsaelupaigatüüpides on lubatud metsateatist esitamata raiuda</w:t>
      </w:r>
      <w:r w:rsidR="7D0C8D77">
        <w:t xml:space="preserve"> </w:t>
      </w:r>
      <w:r w:rsidR="00F11A80">
        <w:t xml:space="preserve">kuni </w:t>
      </w:r>
      <w:r w:rsidR="00394F2E">
        <w:t>viis</w:t>
      </w:r>
      <w:r w:rsidR="00394F2E" w:rsidRPr="00656C0C">
        <w:t xml:space="preserve"> </w:t>
      </w:r>
      <w:r w:rsidR="7E533FD9" w:rsidRPr="00656C0C">
        <w:t xml:space="preserve">tihumeetrit </w:t>
      </w:r>
      <w:r w:rsidR="2288124E">
        <w:t xml:space="preserve">puitu </w:t>
      </w:r>
      <w:r w:rsidR="7E533FD9" w:rsidRPr="00656C0C">
        <w:t>hektarilt</w:t>
      </w:r>
      <w:bookmarkStart w:id="10" w:name="_Hlk174004545"/>
      <w:r w:rsidR="00394F2E">
        <w:t>, kahjustamata elupaigale iseloomulikku struktuuri ja funktsioone</w:t>
      </w:r>
      <w:bookmarkEnd w:id="10"/>
      <w:r w:rsidR="003C493B">
        <w:t>,</w:t>
      </w:r>
      <w:r w:rsidR="7E533FD9" w:rsidRPr="00656C0C">
        <w:t xml:space="preserve"> kuid mitte </w:t>
      </w:r>
      <w:r w:rsidR="2072364E" w:rsidRPr="00656C0C">
        <w:t>enam</w:t>
      </w:r>
      <w:r w:rsidR="7E533FD9" w:rsidRPr="00656C0C">
        <w:t xml:space="preserve"> kui 20 </w:t>
      </w:r>
      <w:r w:rsidR="19464B15">
        <w:t>tihumeetrit puitu</w:t>
      </w:r>
      <w:r w:rsidR="7E533FD9" w:rsidRPr="00656C0C">
        <w:t xml:space="preserve"> kinnistult</w:t>
      </w:r>
      <w:r w:rsidR="27954532" w:rsidRPr="00656C0C">
        <w:t xml:space="preserve"> aastas</w:t>
      </w:r>
      <w:r w:rsidR="7E533FD9" w:rsidRPr="00656C0C">
        <w:t>.</w:t>
      </w:r>
      <w:bookmarkEnd w:id="9"/>
      <w:r w:rsidR="003C493B">
        <w:t>“</w:t>
      </w:r>
      <w:r w:rsidR="1DC76233">
        <w:t>;</w:t>
      </w:r>
    </w:p>
    <w:p w14:paraId="0A8D8CB4" w14:textId="77777777" w:rsidR="00CA21B1" w:rsidRDefault="00CA21B1" w:rsidP="00BE3755">
      <w:pPr>
        <w:pStyle w:val="Loendilik"/>
        <w:spacing w:after="0" w:line="240" w:lineRule="auto"/>
        <w:ind w:left="0" w:firstLine="0"/>
        <w:rPr>
          <w:szCs w:val="24"/>
        </w:rPr>
      </w:pPr>
    </w:p>
    <w:p w14:paraId="4DDF7C56" w14:textId="5C74FF21" w:rsidR="00CA21B1" w:rsidRPr="00CA21B1" w:rsidRDefault="003C493B" w:rsidP="00BE3755">
      <w:pPr>
        <w:pStyle w:val="Loendilik"/>
        <w:spacing w:after="0" w:line="240" w:lineRule="auto"/>
        <w:ind w:left="0" w:firstLine="0"/>
        <w:rPr>
          <w:rStyle w:val="ui-provider"/>
          <w:color w:val="auto"/>
          <w:szCs w:val="24"/>
        </w:rPr>
      </w:pPr>
      <w:r w:rsidRPr="00BE3755">
        <w:rPr>
          <w:rStyle w:val="ui-provider"/>
          <w:b/>
          <w:bCs/>
        </w:rPr>
        <w:t>2)</w:t>
      </w:r>
      <w:r>
        <w:rPr>
          <w:rStyle w:val="ui-provider"/>
        </w:rPr>
        <w:t xml:space="preserve"> </w:t>
      </w:r>
      <w:r w:rsidR="00CA21B1" w:rsidRPr="08B348D4">
        <w:rPr>
          <w:rStyle w:val="ui-provider"/>
        </w:rPr>
        <w:t>paragrahvi 22 punkt 2 muudetakse ja sõnastatakse järgmiselt:</w:t>
      </w:r>
    </w:p>
    <w:p w14:paraId="19ACE92E" w14:textId="09DDC318" w:rsidR="00CA21B1" w:rsidRDefault="1F14E0E3" w:rsidP="00BE3755">
      <w:pPr>
        <w:spacing w:after="0" w:line="240" w:lineRule="auto"/>
        <w:ind w:left="0" w:right="51" w:firstLine="0"/>
        <w:rPr>
          <w:rStyle w:val="ui-provider"/>
        </w:rPr>
      </w:pPr>
      <w:r w:rsidRPr="29DA01C9">
        <w:rPr>
          <w:rStyle w:val="ui-provider"/>
        </w:rPr>
        <w:t>„2) kaitstavat loodusobjekti mõjutava planeeringu keskkonnamõju strateegilise hindamise</w:t>
      </w:r>
      <w:r w:rsidR="78218FE8" w:rsidRPr="29DA01C9">
        <w:rPr>
          <w:rStyle w:val="ui-provider"/>
        </w:rPr>
        <w:t>,</w:t>
      </w:r>
      <w:r w:rsidRPr="29DA01C9">
        <w:rPr>
          <w:rStyle w:val="ui-provider"/>
        </w:rPr>
        <w:t xml:space="preserve"> kavandatava tegevuse keskkonnamõju hindamise </w:t>
      </w:r>
      <w:r w:rsidR="78218FE8" w:rsidRPr="29DA01C9">
        <w:rPr>
          <w:rStyle w:val="ui-provider"/>
        </w:rPr>
        <w:t xml:space="preserve">ja </w:t>
      </w:r>
      <w:r w:rsidRPr="29DA01C9">
        <w:rPr>
          <w:rStyle w:val="ui-provider"/>
        </w:rPr>
        <w:t xml:space="preserve">Natura 2000 </w:t>
      </w:r>
      <w:commentRangeStart w:id="11"/>
      <w:r w:rsidRPr="29DA01C9">
        <w:rPr>
          <w:rStyle w:val="ui-provider"/>
        </w:rPr>
        <w:t>võrgustik</w:t>
      </w:r>
      <w:del w:id="12" w:author="Mari Koik" w:date="2024-08-13T12:44:00Z">
        <w:r w:rsidRPr="29DA01C9" w:rsidDel="00847B71">
          <w:rPr>
            <w:rStyle w:val="ui-provider"/>
          </w:rPr>
          <w:delText>k</w:delText>
        </w:r>
      </w:del>
      <w:r w:rsidRPr="29DA01C9">
        <w:rPr>
          <w:rStyle w:val="ui-provider"/>
        </w:rPr>
        <w:t xml:space="preserve">u </w:t>
      </w:r>
      <w:del w:id="13" w:author="Mari Koik" w:date="2024-08-13T12:44:00Z">
        <w:r w:rsidRPr="29DA01C9" w:rsidDel="00847B71">
          <w:rPr>
            <w:rStyle w:val="ui-provider"/>
          </w:rPr>
          <w:delText xml:space="preserve">kuuluva </w:delText>
        </w:r>
      </w:del>
      <w:r w:rsidRPr="29DA01C9">
        <w:rPr>
          <w:rStyle w:val="ui-provider"/>
        </w:rPr>
        <w:t>ala</w:t>
      </w:r>
      <w:commentRangeEnd w:id="11"/>
      <w:r w:rsidR="00847B71">
        <w:rPr>
          <w:rStyle w:val="Kommentaariviide"/>
        </w:rPr>
        <w:commentReference w:id="11"/>
      </w:r>
      <w:r w:rsidRPr="29DA01C9">
        <w:rPr>
          <w:rStyle w:val="ui-provider"/>
        </w:rPr>
        <w:t xml:space="preserve"> korral Natura hindamise menetluses osalemine ja kaitstavat loodusobjekti mõjutavale kavandatavale tegevusele või planeeringule tingimuste seadmine;"</w:t>
      </w:r>
      <w:r w:rsidR="1892C596" w:rsidRPr="29DA01C9">
        <w:rPr>
          <w:rStyle w:val="ui-provider"/>
        </w:rPr>
        <w:t>;</w:t>
      </w:r>
    </w:p>
    <w:p w14:paraId="263471D4" w14:textId="38214535" w:rsidR="29DA01C9" w:rsidRDefault="29DA01C9" w:rsidP="00BE3755">
      <w:pPr>
        <w:spacing w:after="0" w:line="240" w:lineRule="auto"/>
        <w:ind w:left="0" w:right="51" w:firstLine="0"/>
        <w:rPr>
          <w:rStyle w:val="ui-provider"/>
        </w:rPr>
      </w:pPr>
    </w:p>
    <w:p w14:paraId="61367253" w14:textId="42500F47" w:rsidR="64EDBFC0" w:rsidRDefault="003C493B" w:rsidP="00BE3755">
      <w:pPr>
        <w:pStyle w:val="Loendilik"/>
        <w:spacing w:after="0" w:line="240" w:lineRule="auto"/>
        <w:ind w:left="0" w:firstLine="0"/>
        <w:rPr>
          <w:color w:val="000000" w:themeColor="text1"/>
          <w:szCs w:val="24"/>
        </w:rPr>
      </w:pPr>
      <w:r w:rsidRPr="00BE3755">
        <w:rPr>
          <w:b/>
          <w:bCs/>
          <w:color w:val="000000" w:themeColor="text1"/>
          <w:szCs w:val="24"/>
        </w:rPr>
        <w:t>3)</w:t>
      </w:r>
      <w:r>
        <w:rPr>
          <w:color w:val="000000" w:themeColor="text1"/>
          <w:szCs w:val="24"/>
        </w:rPr>
        <w:t xml:space="preserve"> </w:t>
      </w:r>
      <w:r w:rsidR="791CA4AE" w:rsidRPr="08B348D4">
        <w:rPr>
          <w:color w:val="000000" w:themeColor="text1"/>
          <w:szCs w:val="24"/>
        </w:rPr>
        <w:t xml:space="preserve">paragrahvist 69 moodustatakse 10. peatüki </w:t>
      </w:r>
      <w:r w:rsidR="2E208BBD" w:rsidRPr="08B348D4">
        <w:rPr>
          <w:color w:val="000000" w:themeColor="text1"/>
          <w:szCs w:val="24"/>
        </w:rPr>
        <w:t>1.</w:t>
      </w:r>
      <w:r w:rsidR="791CA4AE" w:rsidRPr="08B348D4">
        <w:rPr>
          <w:color w:val="000000" w:themeColor="text1"/>
          <w:szCs w:val="24"/>
        </w:rPr>
        <w:t xml:space="preserve"> jagu ja selle pealkiri sõnastatakse järgmiselt:</w:t>
      </w:r>
    </w:p>
    <w:p w14:paraId="0C51C6B6" w14:textId="1DD1D3F6" w:rsidR="08B348D4" w:rsidRDefault="08B348D4" w:rsidP="00BE3755">
      <w:pPr>
        <w:spacing w:after="0" w:line="240" w:lineRule="auto"/>
        <w:ind w:left="0" w:right="51" w:firstLine="0"/>
        <w:rPr>
          <w:rStyle w:val="ui-provider"/>
          <w:color w:val="000000" w:themeColor="text1"/>
          <w:szCs w:val="24"/>
        </w:rPr>
      </w:pPr>
    </w:p>
    <w:p w14:paraId="1CFC58C8" w14:textId="1466F86D" w:rsidR="7B135B62" w:rsidRPr="00656C0C" w:rsidRDefault="00DB4C4F" w:rsidP="00BE3755">
      <w:pPr>
        <w:spacing w:after="0" w:line="240" w:lineRule="auto"/>
        <w:ind w:left="0" w:right="51" w:firstLine="0"/>
        <w:jc w:val="center"/>
        <w:rPr>
          <w:rStyle w:val="ui-provider"/>
          <w:b/>
          <w:bCs/>
          <w:color w:val="000000" w:themeColor="text1"/>
          <w:szCs w:val="24"/>
        </w:rPr>
      </w:pPr>
      <w:r>
        <w:rPr>
          <w:rStyle w:val="ui-provider"/>
          <w:color w:val="000000" w:themeColor="text1"/>
          <w:szCs w:val="24"/>
        </w:rPr>
        <w:t>„</w:t>
      </w:r>
      <w:r w:rsidR="68DD6782" w:rsidRPr="00656C0C">
        <w:rPr>
          <w:rStyle w:val="ui-provider"/>
          <w:b/>
          <w:bCs/>
          <w:color w:val="000000" w:themeColor="text1"/>
          <w:szCs w:val="24"/>
        </w:rPr>
        <w:t>1.</w:t>
      </w:r>
      <w:r w:rsidR="7B135B62" w:rsidRPr="00656C0C">
        <w:rPr>
          <w:rStyle w:val="ui-provider"/>
          <w:b/>
          <w:bCs/>
          <w:color w:val="000000" w:themeColor="text1"/>
          <w:szCs w:val="24"/>
        </w:rPr>
        <w:t xml:space="preserve"> jagu</w:t>
      </w:r>
    </w:p>
    <w:p w14:paraId="14E37312" w14:textId="4D553B13" w:rsidR="7B135B62" w:rsidRDefault="7B135B62" w:rsidP="00BE3755">
      <w:pPr>
        <w:spacing w:after="0" w:line="240" w:lineRule="auto"/>
        <w:ind w:left="0" w:right="51" w:firstLine="0"/>
        <w:jc w:val="center"/>
        <w:rPr>
          <w:rStyle w:val="ui-provider"/>
          <w:color w:val="000000" w:themeColor="text1"/>
          <w:szCs w:val="24"/>
        </w:rPr>
      </w:pPr>
      <w:r w:rsidRPr="00656C0C">
        <w:rPr>
          <w:rStyle w:val="ui-provider"/>
          <w:b/>
          <w:bCs/>
          <w:color w:val="000000" w:themeColor="text1"/>
          <w:szCs w:val="24"/>
        </w:rPr>
        <w:t>Euroopa Liidu Natura 2000 võrgustik</w:t>
      </w:r>
      <w:r w:rsidR="00DB4C4F">
        <w:rPr>
          <w:rStyle w:val="ui-provider"/>
          <w:b/>
          <w:bCs/>
          <w:color w:val="000000" w:themeColor="text1"/>
          <w:szCs w:val="24"/>
        </w:rPr>
        <w:t>“</w:t>
      </w:r>
      <w:r w:rsidR="445A16FD" w:rsidRPr="08B348D4">
        <w:rPr>
          <w:rStyle w:val="ui-provider"/>
          <w:color w:val="000000" w:themeColor="text1"/>
          <w:szCs w:val="24"/>
        </w:rPr>
        <w:t>;</w:t>
      </w:r>
    </w:p>
    <w:p w14:paraId="5A3AEEB5" w14:textId="457A71C4" w:rsidR="29DA01C9" w:rsidRDefault="29DA01C9" w:rsidP="00BE3755">
      <w:pPr>
        <w:spacing w:after="0" w:line="240" w:lineRule="auto"/>
        <w:ind w:left="0" w:right="51" w:firstLine="0"/>
        <w:rPr>
          <w:rStyle w:val="ui-provider"/>
          <w:color w:val="000000" w:themeColor="text1"/>
          <w:szCs w:val="24"/>
        </w:rPr>
      </w:pPr>
    </w:p>
    <w:p w14:paraId="5C8DD194" w14:textId="02C7DC17" w:rsidR="445A16FD" w:rsidRDefault="00DB4C4F" w:rsidP="0012465F">
      <w:pPr>
        <w:pStyle w:val="Loendilik"/>
        <w:spacing w:after="0" w:line="240" w:lineRule="auto"/>
        <w:ind w:left="360" w:right="51" w:firstLine="0"/>
        <w:rPr>
          <w:color w:val="000000" w:themeColor="text1"/>
          <w:szCs w:val="24"/>
        </w:rPr>
      </w:pPr>
      <w:r w:rsidRPr="00BE3755">
        <w:rPr>
          <w:b/>
          <w:bCs/>
          <w:color w:val="000000" w:themeColor="text1"/>
          <w:szCs w:val="24"/>
        </w:rPr>
        <w:t>4)</w:t>
      </w:r>
      <w:r>
        <w:rPr>
          <w:color w:val="000000" w:themeColor="text1"/>
          <w:szCs w:val="24"/>
        </w:rPr>
        <w:t xml:space="preserve"> </w:t>
      </w:r>
      <w:r w:rsidR="7EE442BE" w:rsidRPr="1823700D">
        <w:rPr>
          <w:color w:val="000000" w:themeColor="text1"/>
          <w:szCs w:val="24"/>
        </w:rPr>
        <w:t>paragrahvidest 69</w:t>
      </w:r>
      <w:r w:rsidR="7EE442BE" w:rsidRPr="00656C0C">
        <w:rPr>
          <w:color w:val="000000" w:themeColor="text1"/>
          <w:szCs w:val="24"/>
          <w:vertAlign w:val="superscript"/>
        </w:rPr>
        <w:t>1</w:t>
      </w:r>
      <w:r w:rsidR="7EE442BE" w:rsidRPr="1823700D">
        <w:rPr>
          <w:rStyle w:val="normaltextrun"/>
        </w:rPr>
        <w:t>–</w:t>
      </w:r>
      <w:r w:rsidR="472A2613" w:rsidRPr="1823700D">
        <w:rPr>
          <w:rStyle w:val="normaltextrun"/>
        </w:rPr>
        <w:t>70</w:t>
      </w:r>
      <w:r w:rsidR="472A2613" w:rsidRPr="00656C0C">
        <w:rPr>
          <w:rStyle w:val="normaltextrun"/>
          <w:vertAlign w:val="superscript"/>
        </w:rPr>
        <w:t>1</w:t>
      </w:r>
      <w:r w:rsidR="7EE442BE" w:rsidRPr="1823700D">
        <w:rPr>
          <w:color w:val="000000" w:themeColor="text1"/>
          <w:szCs w:val="24"/>
        </w:rPr>
        <w:t xml:space="preserve"> moodustatakse 10. peatüki </w:t>
      </w:r>
      <w:r w:rsidR="731F7A3A" w:rsidRPr="1823700D">
        <w:rPr>
          <w:color w:val="000000" w:themeColor="text1"/>
          <w:szCs w:val="24"/>
        </w:rPr>
        <w:t>2</w:t>
      </w:r>
      <w:r w:rsidR="7EE442BE" w:rsidRPr="1823700D">
        <w:rPr>
          <w:color w:val="000000" w:themeColor="text1"/>
          <w:szCs w:val="24"/>
        </w:rPr>
        <w:t>. jagu ja selle pealkiri sõnastatakse järgmiselt:</w:t>
      </w:r>
    </w:p>
    <w:p w14:paraId="3B76AD6D" w14:textId="6CB513D9" w:rsidR="445A16FD" w:rsidRPr="00656C0C" w:rsidRDefault="00DB4C4F" w:rsidP="00BE3755">
      <w:pPr>
        <w:spacing w:after="0" w:line="240" w:lineRule="auto"/>
        <w:ind w:left="0" w:right="51" w:firstLine="0"/>
        <w:jc w:val="center"/>
        <w:rPr>
          <w:rStyle w:val="ui-provider"/>
          <w:b/>
          <w:bCs/>
          <w:color w:val="000000" w:themeColor="text1"/>
          <w:szCs w:val="24"/>
        </w:rPr>
      </w:pPr>
      <w:r>
        <w:rPr>
          <w:rStyle w:val="ui-provider"/>
          <w:color w:val="000000" w:themeColor="text1"/>
          <w:szCs w:val="24"/>
        </w:rPr>
        <w:t>„</w:t>
      </w:r>
      <w:r w:rsidR="5EBAE779" w:rsidRPr="00656C0C">
        <w:rPr>
          <w:rStyle w:val="ui-provider"/>
          <w:b/>
          <w:bCs/>
          <w:color w:val="000000" w:themeColor="text1"/>
          <w:szCs w:val="24"/>
        </w:rPr>
        <w:t>2.</w:t>
      </w:r>
      <w:r w:rsidR="445A16FD" w:rsidRPr="00656C0C">
        <w:rPr>
          <w:rStyle w:val="ui-provider"/>
          <w:b/>
          <w:bCs/>
          <w:color w:val="000000" w:themeColor="text1"/>
          <w:szCs w:val="24"/>
        </w:rPr>
        <w:t xml:space="preserve"> jagu</w:t>
      </w:r>
    </w:p>
    <w:p w14:paraId="2CC94CE9" w14:textId="79C76F54" w:rsidR="445A16FD" w:rsidRDefault="0F91FED3" w:rsidP="00BE3755">
      <w:pPr>
        <w:spacing w:after="0" w:line="240" w:lineRule="auto"/>
        <w:ind w:left="0" w:right="51" w:firstLine="0"/>
        <w:jc w:val="center"/>
        <w:rPr>
          <w:rStyle w:val="ui-provider"/>
          <w:color w:val="000000" w:themeColor="text1"/>
          <w:szCs w:val="24"/>
        </w:rPr>
      </w:pPr>
      <w:r w:rsidRPr="00656C0C">
        <w:rPr>
          <w:rStyle w:val="ui-provider"/>
          <w:b/>
          <w:bCs/>
          <w:color w:val="000000" w:themeColor="text1"/>
          <w:szCs w:val="24"/>
        </w:rPr>
        <w:t>Natura hindamine</w:t>
      </w:r>
      <w:r w:rsidR="00DB4C4F">
        <w:rPr>
          <w:rStyle w:val="ui-provider"/>
          <w:b/>
          <w:bCs/>
          <w:color w:val="000000" w:themeColor="text1"/>
          <w:szCs w:val="24"/>
        </w:rPr>
        <w:t>“</w:t>
      </w:r>
      <w:r w:rsidRPr="1823700D">
        <w:rPr>
          <w:rStyle w:val="ui-provider"/>
          <w:color w:val="000000" w:themeColor="text1"/>
          <w:szCs w:val="24"/>
        </w:rPr>
        <w:t>;</w:t>
      </w:r>
    </w:p>
    <w:p w14:paraId="300CC82B" w14:textId="5D93ABF2" w:rsidR="007F4F62" w:rsidRDefault="007F4F62" w:rsidP="00BE3755">
      <w:pPr>
        <w:spacing w:after="0" w:line="240" w:lineRule="auto"/>
        <w:ind w:left="0" w:right="51" w:firstLine="0"/>
        <w:rPr>
          <w:rStyle w:val="ui-provider"/>
          <w:color w:val="000000" w:themeColor="text1"/>
          <w:szCs w:val="24"/>
        </w:rPr>
      </w:pPr>
    </w:p>
    <w:p w14:paraId="26032EB4" w14:textId="2936FA42" w:rsidR="007F4F62" w:rsidRDefault="71FC3B63" w:rsidP="00BE3755">
      <w:pPr>
        <w:spacing w:after="0" w:line="240" w:lineRule="auto"/>
        <w:ind w:left="10" w:right="51"/>
        <w:rPr>
          <w:rStyle w:val="ui-provider"/>
          <w:color w:val="000000" w:themeColor="text1"/>
          <w:szCs w:val="24"/>
        </w:rPr>
      </w:pPr>
      <w:r w:rsidRPr="00656C0C">
        <w:rPr>
          <w:rStyle w:val="ui-provider"/>
          <w:b/>
          <w:bCs/>
          <w:color w:val="000000" w:themeColor="text1"/>
          <w:szCs w:val="24"/>
        </w:rPr>
        <w:t>5)</w:t>
      </w:r>
      <w:r w:rsidR="00DB4C4F">
        <w:rPr>
          <w:rStyle w:val="ui-provider"/>
          <w:b/>
          <w:bCs/>
          <w:color w:val="000000" w:themeColor="text1"/>
          <w:szCs w:val="24"/>
        </w:rPr>
        <w:t xml:space="preserve"> </w:t>
      </w:r>
      <w:r w:rsidR="17444FEF" w:rsidRPr="1823700D">
        <w:rPr>
          <w:rStyle w:val="ui-provider"/>
          <w:color w:val="000000" w:themeColor="text1"/>
          <w:szCs w:val="24"/>
        </w:rPr>
        <w:t>paragrahvi 69</w:t>
      </w:r>
      <w:r w:rsidR="17444FEF" w:rsidRPr="00656C0C">
        <w:rPr>
          <w:rStyle w:val="ui-provider"/>
          <w:color w:val="000000" w:themeColor="text1"/>
          <w:szCs w:val="24"/>
          <w:vertAlign w:val="superscript"/>
        </w:rPr>
        <w:t>1</w:t>
      </w:r>
      <w:r w:rsidR="17444FEF" w:rsidRPr="1823700D">
        <w:rPr>
          <w:rStyle w:val="ui-provider"/>
          <w:color w:val="000000" w:themeColor="text1"/>
          <w:szCs w:val="24"/>
        </w:rPr>
        <w:t xml:space="preserve"> lõige</w:t>
      </w:r>
      <w:r w:rsidR="382AF5D0" w:rsidRPr="1823700D">
        <w:rPr>
          <w:rStyle w:val="ui-provider"/>
          <w:color w:val="000000" w:themeColor="text1"/>
          <w:szCs w:val="24"/>
        </w:rPr>
        <w:t xml:space="preserve"> 1</w:t>
      </w:r>
      <w:r w:rsidR="17444FEF" w:rsidRPr="1823700D">
        <w:rPr>
          <w:rStyle w:val="ui-provider"/>
          <w:color w:val="000000" w:themeColor="text1"/>
          <w:szCs w:val="24"/>
        </w:rPr>
        <w:t xml:space="preserve"> muudetakse ja sõnastatakse järgmiselt:</w:t>
      </w:r>
    </w:p>
    <w:p w14:paraId="081F84A9" w14:textId="3D09C60E" w:rsidR="007F4F62" w:rsidRPr="00BE3755" w:rsidRDefault="00DB4C4F" w:rsidP="00BE3755">
      <w:pPr>
        <w:spacing w:after="0" w:line="240" w:lineRule="auto"/>
        <w:ind w:left="0" w:right="51" w:firstLine="0"/>
        <w:rPr>
          <w:rFonts w:eastAsia="Arial"/>
          <w:color w:val="202020"/>
          <w:szCs w:val="24"/>
        </w:rPr>
      </w:pPr>
      <w:r w:rsidRPr="00BE3755">
        <w:rPr>
          <w:rFonts w:eastAsia="Arial"/>
          <w:color w:val="202020"/>
          <w:szCs w:val="24"/>
        </w:rPr>
        <w:t>„</w:t>
      </w:r>
      <w:r w:rsidR="17444FEF" w:rsidRPr="00DB4C4F">
        <w:rPr>
          <w:color w:val="202020"/>
          <w:szCs w:val="24"/>
        </w:rPr>
        <w:t>(1)</w:t>
      </w:r>
      <w:r w:rsidR="17444FEF" w:rsidRPr="00656C0C">
        <w:rPr>
          <w:color w:val="202020"/>
          <w:szCs w:val="24"/>
        </w:rPr>
        <w:t xml:space="preserve"> Kavandatavat tegevust, mille korral ei ole objektiivse teabe põhjal välistatud ebasoodne mõju Natura 2000 võrgustiku ala</w:t>
      </w:r>
      <w:r w:rsidR="5A81F699" w:rsidRPr="00656C0C">
        <w:rPr>
          <w:color w:val="202020"/>
          <w:szCs w:val="24"/>
        </w:rPr>
        <w:t xml:space="preserve"> terviklikkusele</w:t>
      </w:r>
      <w:r w:rsidR="17444FEF" w:rsidRPr="00656C0C">
        <w:rPr>
          <w:color w:val="202020"/>
          <w:szCs w:val="24"/>
        </w:rPr>
        <w:t xml:space="preserve"> eraldi või koos muude tegevustega, võib lubada ning </w:t>
      </w:r>
      <w:del w:id="14" w:author="Mari Koik" w:date="2024-08-12T12:27:00Z">
        <w:r w:rsidR="17444FEF" w:rsidRPr="00656C0C" w:rsidDel="0060503E">
          <w:rPr>
            <w:color w:val="202020"/>
            <w:szCs w:val="24"/>
          </w:rPr>
          <w:delText xml:space="preserve">strateegilise planeerimisdokumendi </w:delText>
        </w:r>
      </w:del>
      <w:r w:rsidR="17444FEF" w:rsidRPr="00656C0C">
        <w:rPr>
          <w:color w:val="202020"/>
          <w:szCs w:val="24"/>
        </w:rPr>
        <w:t xml:space="preserve">keskkonnamõju hindamise ja keskkonnajuhtimissüsteemi seaduse § 31 tähenduses </w:t>
      </w:r>
      <w:ins w:id="15" w:author="Mari Koik" w:date="2024-08-12T12:27:00Z">
        <w:r w:rsidR="0060503E" w:rsidRPr="00656C0C">
          <w:rPr>
            <w:color w:val="202020"/>
            <w:szCs w:val="24"/>
          </w:rPr>
          <w:t xml:space="preserve">strateegilise planeerimisdokumendi </w:t>
        </w:r>
      </w:ins>
      <w:commentRangeStart w:id="16"/>
      <w:del w:id="17" w:author="Mari Koik" w:date="2024-08-12T12:27:00Z">
        <w:r w:rsidR="17444FEF" w:rsidRPr="00656C0C" w:rsidDel="0060503E">
          <w:rPr>
            <w:color w:val="202020"/>
            <w:szCs w:val="24"/>
          </w:rPr>
          <w:delText xml:space="preserve">(edaspidi </w:delText>
        </w:r>
        <w:r w:rsidR="17444FEF" w:rsidRPr="00656C0C" w:rsidDel="0060503E">
          <w:rPr>
            <w:i/>
            <w:iCs/>
            <w:color w:val="202020"/>
            <w:szCs w:val="24"/>
          </w:rPr>
          <w:delText>strateegiline planeerimisdokument</w:delText>
        </w:r>
        <w:r w:rsidR="17444FEF" w:rsidRPr="00656C0C" w:rsidDel="0060503E">
          <w:rPr>
            <w:color w:val="202020"/>
            <w:szCs w:val="24"/>
          </w:rPr>
          <w:delText xml:space="preserve">) </w:delText>
        </w:r>
      </w:del>
      <w:commentRangeEnd w:id="16"/>
      <w:r w:rsidR="004619B1">
        <w:rPr>
          <w:rStyle w:val="Kommentaariviide"/>
        </w:rPr>
        <w:commentReference w:id="16"/>
      </w:r>
      <w:r w:rsidR="17444FEF" w:rsidRPr="00656C0C">
        <w:rPr>
          <w:color w:val="202020"/>
          <w:szCs w:val="24"/>
        </w:rPr>
        <w:t xml:space="preserve">võib kehtestada, kui on selge, et seda tegevust ja strateegilise planeerimisdokumendi elluviimist lubab Natura 2000 võrgustiku ala kaitsekord ning need ei mõjuta ebasoodsalt selle Natura 2000 võrgustiku ala </w:t>
      </w:r>
      <w:r w:rsidR="17444FEF" w:rsidRPr="00417EBF">
        <w:rPr>
          <w:color w:val="202020"/>
          <w:szCs w:val="24"/>
        </w:rPr>
        <w:t>terviklikkust</w:t>
      </w:r>
      <w:r w:rsidR="17444FEF" w:rsidRPr="00BE3755">
        <w:rPr>
          <w:rFonts w:eastAsia="Arial"/>
          <w:color w:val="202020"/>
          <w:szCs w:val="24"/>
        </w:rPr>
        <w:t>.</w:t>
      </w:r>
      <w:r w:rsidR="00417EBF" w:rsidRPr="00BE3755">
        <w:rPr>
          <w:rFonts w:eastAsia="Arial"/>
          <w:color w:val="202020"/>
          <w:szCs w:val="24"/>
        </w:rPr>
        <w:t>“</w:t>
      </w:r>
      <w:r w:rsidR="59CB9B42" w:rsidRPr="00BE3755">
        <w:rPr>
          <w:rFonts w:eastAsia="Arial"/>
          <w:color w:val="202020"/>
          <w:szCs w:val="24"/>
        </w:rPr>
        <w:t>;</w:t>
      </w:r>
    </w:p>
    <w:p w14:paraId="73FF68EB" w14:textId="2ED63EE5" w:rsidR="73910B8F" w:rsidRPr="00BE3755" w:rsidRDefault="73910B8F" w:rsidP="00BE3755">
      <w:pPr>
        <w:spacing w:after="0" w:line="240" w:lineRule="auto"/>
        <w:ind w:left="0" w:right="51" w:firstLine="0"/>
        <w:rPr>
          <w:rFonts w:eastAsia="Arial"/>
          <w:color w:val="202020"/>
          <w:szCs w:val="24"/>
        </w:rPr>
      </w:pPr>
    </w:p>
    <w:p w14:paraId="16DF3D6B" w14:textId="1A8565E4" w:rsidR="007F4F62" w:rsidRPr="00417EBF" w:rsidRDefault="23C6630F" w:rsidP="00BE3755">
      <w:pPr>
        <w:spacing w:after="0" w:line="240" w:lineRule="auto"/>
        <w:ind w:left="0" w:firstLine="0"/>
        <w:rPr>
          <w:rStyle w:val="ui-provider"/>
          <w:color w:val="000000" w:themeColor="text1"/>
          <w:szCs w:val="24"/>
        </w:rPr>
      </w:pPr>
      <w:r w:rsidRPr="00417EBF">
        <w:rPr>
          <w:rStyle w:val="ui-provider"/>
          <w:b/>
          <w:bCs/>
        </w:rPr>
        <w:t>6)</w:t>
      </w:r>
      <w:r w:rsidRPr="0EFE0DF0">
        <w:rPr>
          <w:rStyle w:val="ui-provider"/>
        </w:rPr>
        <w:t xml:space="preserve"> </w:t>
      </w:r>
      <w:r w:rsidR="033B76B1" w:rsidRPr="0EFE0DF0">
        <w:rPr>
          <w:rStyle w:val="ui-provider"/>
        </w:rPr>
        <w:t>paragrahvi 69</w:t>
      </w:r>
      <w:r w:rsidR="033B76B1" w:rsidRPr="00417EBF">
        <w:rPr>
          <w:rStyle w:val="ui-provider"/>
          <w:vertAlign w:val="superscript"/>
        </w:rPr>
        <w:t>1</w:t>
      </w:r>
      <w:r w:rsidR="033B76B1" w:rsidRPr="0EFE0DF0">
        <w:rPr>
          <w:rStyle w:val="ui-provider"/>
        </w:rPr>
        <w:t xml:space="preserve"> täiendatakse lõigetega 1</w:t>
      </w:r>
      <w:r w:rsidR="6190087F" w:rsidRPr="00417EBF">
        <w:rPr>
          <w:rStyle w:val="ui-provider"/>
          <w:vertAlign w:val="superscript"/>
        </w:rPr>
        <w:t>1</w:t>
      </w:r>
      <w:r w:rsidR="033B76B1" w:rsidRPr="0EFE0DF0">
        <w:rPr>
          <w:rStyle w:val="ui-provider"/>
        </w:rPr>
        <w:t xml:space="preserve"> ja 1</w:t>
      </w:r>
      <w:r w:rsidR="5C0C9C68" w:rsidRPr="00417EBF">
        <w:rPr>
          <w:rStyle w:val="ui-provider"/>
          <w:vertAlign w:val="superscript"/>
        </w:rPr>
        <w:t>2</w:t>
      </w:r>
      <w:r w:rsidR="033B76B1" w:rsidRPr="0EFE0DF0">
        <w:rPr>
          <w:rStyle w:val="ui-provider"/>
        </w:rPr>
        <w:t xml:space="preserve"> järgmises sõnastuses:</w:t>
      </w:r>
    </w:p>
    <w:p w14:paraId="73741B87" w14:textId="5346F31C" w:rsidR="00FD7D93" w:rsidRPr="00EA6F3C" w:rsidRDefault="393E86C0" w:rsidP="00BE3755">
      <w:pPr>
        <w:pStyle w:val="Loendilik"/>
        <w:spacing w:after="0" w:line="240" w:lineRule="auto"/>
        <w:ind w:left="0" w:right="51" w:firstLine="0"/>
        <w:rPr>
          <w:color w:val="auto"/>
        </w:rPr>
      </w:pPr>
      <w:r w:rsidRPr="08B348D4">
        <w:rPr>
          <w:color w:val="auto"/>
        </w:rPr>
        <w:t>„</w:t>
      </w:r>
      <w:r w:rsidR="543CD2BF" w:rsidRPr="08B348D4">
        <w:rPr>
          <w:color w:val="auto"/>
        </w:rPr>
        <w:t>(1</w:t>
      </w:r>
      <w:r w:rsidR="543CD2BF" w:rsidRPr="08B348D4">
        <w:rPr>
          <w:color w:val="auto"/>
          <w:vertAlign w:val="superscript"/>
        </w:rPr>
        <w:t>1</w:t>
      </w:r>
      <w:r w:rsidR="543CD2BF" w:rsidRPr="08B348D4">
        <w:rPr>
          <w:color w:val="auto"/>
        </w:rPr>
        <w:t>) Kavandatav tegevus</w:t>
      </w:r>
      <w:r w:rsidR="6F252703" w:rsidRPr="08B348D4">
        <w:rPr>
          <w:color w:val="auto"/>
        </w:rPr>
        <w:t xml:space="preserve"> käesoleva jao </w:t>
      </w:r>
      <w:del w:id="18" w:author="Mari Koik" w:date="2024-08-12T12:28:00Z">
        <w:r w:rsidR="543CD2BF" w:rsidRPr="08B348D4" w:rsidDel="0060503E">
          <w:rPr>
            <w:color w:val="auto"/>
          </w:rPr>
          <w:delText>mõiste</w:delText>
        </w:r>
        <w:r w:rsidR="2B930C8C" w:rsidRPr="08B348D4" w:rsidDel="0060503E">
          <w:rPr>
            <w:color w:val="auto"/>
          </w:rPr>
          <w:delText xml:space="preserve">s </w:delText>
        </w:r>
      </w:del>
      <w:ins w:id="19" w:author="Mari Koik" w:date="2024-08-12T12:28:00Z">
        <w:r w:rsidR="0060503E">
          <w:rPr>
            <w:color w:val="auto"/>
          </w:rPr>
          <w:t>tähenduse</w:t>
        </w:r>
        <w:r w:rsidR="0060503E" w:rsidRPr="08B348D4">
          <w:rPr>
            <w:color w:val="auto"/>
          </w:rPr>
          <w:t xml:space="preserve">s </w:t>
        </w:r>
      </w:ins>
      <w:r w:rsidR="2B930C8C" w:rsidRPr="08B348D4">
        <w:rPr>
          <w:color w:val="auto"/>
        </w:rPr>
        <w:t>on</w:t>
      </w:r>
      <w:r w:rsidR="543CD2BF" w:rsidRPr="08B348D4">
        <w:rPr>
          <w:color w:val="auto"/>
        </w:rPr>
        <w:t xml:space="preserve"> sekkumi</w:t>
      </w:r>
      <w:r w:rsidR="5DC5E12A" w:rsidRPr="08B348D4">
        <w:rPr>
          <w:color w:val="auto"/>
        </w:rPr>
        <w:t>ne</w:t>
      </w:r>
      <w:r w:rsidR="543CD2BF" w:rsidRPr="08B348D4">
        <w:rPr>
          <w:color w:val="auto"/>
        </w:rPr>
        <w:t xml:space="preserve"> looduskeskkonda ja</w:t>
      </w:r>
      <w:r w:rsidRPr="08B348D4">
        <w:rPr>
          <w:color w:val="auto"/>
        </w:rPr>
        <w:t xml:space="preserve"> </w:t>
      </w:r>
      <w:r w:rsidR="543CD2BF" w:rsidRPr="08B348D4">
        <w:rPr>
          <w:color w:val="auto"/>
        </w:rPr>
        <w:t xml:space="preserve">maastikku, sealhulgas </w:t>
      </w:r>
      <w:commentRangeStart w:id="20"/>
      <w:r w:rsidR="543CD2BF" w:rsidRPr="08B348D4">
        <w:rPr>
          <w:color w:val="auto"/>
        </w:rPr>
        <w:t>ehitis</w:t>
      </w:r>
      <w:del w:id="21" w:author="Mari Koik" w:date="2024-08-13T12:48:00Z">
        <w:r w:rsidR="543CD2BF" w:rsidRPr="08B348D4" w:rsidDel="00847B71">
          <w:rPr>
            <w:color w:val="auto"/>
          </w:rPr>
          <w:delText>t</w:delText>
        </w:r>
      </w:del>
      <w:r w:rsidR="543CD2BF" w:rsidRPr="08B348D4">
        <w:rPr>
          <w:color w:val="auto"/>
        </w:rPr>
        <w:t>e</w:t>
      </w:r>
      <w:commentRangeEnd w:id="20"/>
      <w:r w:rsidR="00847B71">
        <w:rPr>
          <w:rStyle w:val="Kommentaariviide"/>
        </w:rPr>
        <w:commentReference w:id="20"/>
      </w:r>
      <w:r w:rsidR="543CD2BF" w:rsidRPr="08B348D4">
        <w:rPr>
          <w:color w:val="auto"/>
        </w:rPr>
        <w:t xml:space="preserve"> või muu</w:t>
      </w:r>
      <w:del w:id="22" w:author="Mari Koik" w:date="2024-08-13T12:48:00Z">
        <w:r w:rsidR="543CD2BF" w:rsidRPr="08B348D4" w:rsidDel="00847B71">
          <w:rPr>
            <w:color w:val="auto"/>
          </w:rPr>
          <w:delText>de</w:delText>
        </w:r>
      </w:del>
      <w:r w:rsidR="543CD2BF" w:rsidRPr="08B348D4">
        <w:rPr>
          <w:color w:val="auto"/>
        </w:rPr>
        <w:t xml:space="preserve"> käitis</w:t>
      </w:r>
      <w:del w:id="23" w:author="Mari Koik" w:date="2024-08-13T12:48:00Z">
        <w:r w:rsidR="543CD2BF" w:rsidRPr="08B348D4" w:rsidDel="00847B71">
          <w:rPr>
            <w:color w:val="auto"/>
          </w:rPr>
          <w:delText>t</w:delText>
        </w:r>
      </w:del>
      <w:r w:rsidR="543CD2BF" w:rsidRPr="08B348D4">
        <w:rPr>
          <w:color w:val="auto"/>
        </w:rPr>
        <w:t>e püstitami</w:t>
      </w:r>
      <w:r w:rsidR="092AE517" w:rsidRPr="08B348D4">
        <w:rPr>
          <w:color w:val="auto"/>
        </w:rPr>
        <w:t>ne</w:t>
      </w:r>
      <w:r w:rsidR="543CD2BF" w:rsidRPr="08B348D4">
        <w:rPr>
          <w:color w:val="auto"/>
        </w:rPr>
        <w:t>, metsaraie, maaparandus</w:t>
      </w:r>
      <w:r w:rsidRPr="08B348D4">
        <w:rPr>
          <w:color w:val="auto"/>
        </w:rPr>
        <w:t xml:space="preserve"> </w:t>
      </w:r>
      <w:r w:rsidR="543CD2BF" w:rsidRPr="08B348D4">
        <w:rPr>
          <w:color w:val="auto"/>
        </w:rPr>
        <w:t>maaparandusseaduse tähenduses, veekogu</w:t>
      </w:r>
      <w:del w:id="24" w:author="Mari Koik" w:date="2024-08-13T12:48:00Z">
        <w:r w:rsidR="543CD2BF" w:rsidRPr="08B348D4" w:rsidDel="00847B71">
          <w:rPr>
            <w:color w:val="auto"/>
          </w:rPr>
          <w:delText>de</w:delText>
        </w:r>
      </w:del>
      <w:r w:rsidR="543CD2BF" w:rsidRPr="08B348D4">
        <w:rPr>
          <w:color w:val="auto"/>
        </w:rPr>
        <w:t xml:space="preserve"> kaldajoone </w:t>
      </w:r>
      <w:del w:id="25" w:author="Mari Koik" w:date="2024-08-13T12:50:00Z">
        <w:r w:rsidR="543CD2BF" w:rsidRPr="08B348D4" w:rsidDel="00847B71">
          <w:rPr>
            <w:color w:val="auto"/>
          </w:rPr>
          <w:delText>muutmi</w:delText>
        </w:r>
        <w:r w:rsidR="29D7D467" w:rsidRPr="08B348D4" w:rsidDel="00847B71">
          <w:rPr>
            <w:color w:val="auto"/>
          </w:rPr>
          <w:delText>ne</w:delText>
        </w:r>
        <w:r w:rsidR="543CD2BF" w:rsidRPr="08B348D4" w:rsidDel="00847B71">
          <w:rPr>
            <w:color w:val="auto"/>
          </w:rPr>
          <w:delText xml:space="preserve"> </w:delText>
        </w:r>
      </w:del>
      <w:r w:rsidR="543CD2BF" w:rsidRPr="08B348D4">
        <w:rPr>
          <w:color w:val="auto"/>
        </w:rPr>
        <w:t>ja veetaseme</w:t>
      </w:r>
      <w:r w:rsidRPr="08B348D4">
        <w:rPr>
          <w:color w:val="auto"/>
        </w:rPr>
        <w:t xml:space="preserve"> </w:t>
      </w:r>
      <w:r w:rsidR="543CD2BF" w:rsidRPr="08B348D4">
        <w:rPr>
          <w:color w:val="auto"/>
        </w:rPr>
        <w:t>muutmi</w:t>
      </w:r>
      <w:r w:rsidR="25B0A84A" w:rsidRPr="08B348D4">
        <w:rPr>
          <w:color w:val="auto"/>
        </w:rPr>
        <w:t>ne</w:t>
      </w:r>
      <w:r w:rsidR="543CD2BF" w:rsidRPr="08B348D4">
        <w:rPr>
          <w:color w:val="auto"/>
        </w:rPr>
        <w:t>, biotsiidi</w:t>
      </w:r>
      <w:del w:id="26" w:author="Mari Koik" w:date="2024-08-13T12:48:00Z">
        <w:r w:rsidR="543CD2BF" w:rsidRPr="08B348D4" w:rsidDel="00847B71">
          <w:rPr>
            <w:color w:val="auto"/>
          </w:rPr>
          <w:delText>de</w:delText>
        </w:r>
      </w:del>
      <w:r w:rsidR="543CD2BF" w:rsidRPr="08B348D4">
        <w:rPr>
          <w:color w:val="auto"/>
        </w:rPr>
        <w:t xml:space="preserve"> </w:t>
      </w:r>
      <w:del w:id="27" w:author="Mari Koik" w:date="2024-08-13T12:51:00Z">
        <w:r w:rsidR="543CD2BF" w:rsidRPr="08B348D4" w:rsidDel="00847B71">
          <w:rPr>
            <w:color w:val="auto"/>
          </w:rPr>
          <w:delText>kasutus</w:delText>
        </w:r>
      </w:del>
      <w:ins w:id="28" w:author="Mari Koik" w:date="2024-08-13T12:51:00Z">
        <w:r w:rsidR="00847B71" w:rsidRPr="08B348D4">
          <w:rPr>
            <w:color w:val="auto"/>
          </w:rPr>
          <w:t>kasut</w:t>
        </w:r>
        <w:r w:rsidR="00847B71">
          <w:rPr>
            <w:color w:val="auto"/>
          </w:rPr>
          <w:t>amine</w:t>
        </w:r>
      </w:ins>
      <w:r w:rsidR="543CD2BF" w:rsidRPr="08B348D4">
        <w:rPr>
          <w:color w:val="auto"/>
        </w:rPr>
        <w:t>, saasteaine</w:t>
      </w:r>
      <w:del w:id="29" w:author="Mari Koik" w:date="2024-08-13T12:48:00Z">
        <w:r w:rsidR="543CD2BF" w:rsidRPr="08B348D4" w:rsidDel="00847B71">
          <w:rPr>
            <w:color w:val="auto"/>
          </w:rPr>
          <w:delText>te</w:delText>
        </w:r>
      </w:del>
      <w:r w:rsidR="543CD2BF" w:rsidRPr="08B348D4">
        <w:rPr>
          <w:color w:val="auto"/>
        </w:rPr>
        <w:t xml:space="preserve"> viimi</w:t>
      </w:r>
      <w:r w:rsidR="6D44B747" w:rsidRPr="08B348D4">
        <w:rPr>
          <w:color w:val="auto"/>
        </w:rPr>
        <w:t>ne</w:t>
      </w:r>
      <w:r w:rsidR="543CD2BF" w:rsidRPr="08B348D4">
        <w:rPr>
          <w:color w:val="auto"/>
        </w:rPr>
        <w:t xml:space="preserve"> vette või pinnasesse, maavara</w:t>
      </w:r>
      <w:del w:id="30" w:author="Mari Koik" w:date="2024-08-13T12:49:00Z">
        <w:r w:rsidR="543CD2BF" w:rsidRPr="08B348D4" w:rsidDel="00847B71">
          <w:rPr>
            <w:color w:val="auto"/>
          </w:rPr>
          <w:delText>de</w:delText>
        </w:r>
      </w:del>
      <w:r w:rsidRPr="08B348D4">
        <w:rPr>
          <w:color w:val="auto"/>
        </w:rPr>
        <w:t xml:space="preserve"> </w:t>
      </w:r>
      <w:r w:rsidR="543CD2BF" w:rsidRPr="08B348D4">
        <w:rPr>
          <w:color w:val="auto"/>
        </w:rPr>
        <w:t>geoloogili</w:t>
      </w:r>
      <w:r w:rsidR="358140BD" w:rsidRPr="08B348D4">
        <w:rPr>
          <w:color w:val="auto"/>
        </w:rPr>
        <w:t>ne</w:t>
      </w:r>
      <w:r w:rsidR="543CD2BF" w:rsidRPr="08B348D4">
        <w:rPr>
          <w:color w:val="auto"/>
        </w:rPr>
        <w:t xml:space="preserve"> uurimi</w:t>
      </w:r>
      <w:r w:rsidR="240456A0" w:rsidRPr="08B348D4">
        <w:rPr>
          <w:color w:val="auto"/>
        </w:rPr>
        <w:t>ne</w:t>
      </w:r>
      <w:r w:rsidR="543CD2BF" w:rsidRPr="08B348D4">
        <w:rPr>
          <w:color w:val="auto"/>
        </w:rPr>
        <w:t xml:space="preserve"> ja kaevandami</w:t>
      </w:r>
      <w:r w:rsidR="5D6B4552" w:rsidRPr="08B348D4">
        <w:rPr>
          <w:color w:val="auto"/>
        </w:rPr>
        <w:t>ne</w:t>
      </w:r>
      <w:r w:rsidR="69771B4A" w:rsidRPr="08B348D4">
        <w:rPr>
          <w:color w:val="auto"/>
        </w:rPr>
        <w:t>.</w:t>
      </w:r>
    </w:p>
    <w:p w14:paraId="2AA34853" w14:textId="5CE20D6D" w:rsidR="68D70B7A" w:rsidRDefault="68D70B7A" w:rsidP="00BE3755">
      <w:pPr>
        <w:pStyle w:val="Loendilik"/>
        <w:spacing w:after="0" w:line="240" w:lineRule="auto"/>
        <w:ind w:left="0" w:right="51" w:firstLine="0"/>
        <w:rPr>
          <w:color w:val="auto"/>
        </w:rPr>
      </w:pPr>
    </w:p>
    <w:p w14:paraId="0FDD9ED1" w14:textId="542F4B0D" w:rsidR="007F4F62" w:rsidRPr="00E83B2C" w:rsidRDefault="007F4F62" w:rsidP="00BE3755">
      <w:pPr>
        <w:pStyle w:val="Loendilik"/>
        <w:spacing w:after="0" w:line="240" w:lineRule="auto"/>
        <w:ind w:left="0" w:right="51" w:firstLine="0"/>
        <w:rPr>
          <w:color w:val="auto"/>
        </w:rPr>
      </w:pPr>
      <w:r w:rsidRPr="1823700D">
        <w:rPr>
          <w:color w:val="auto"/>
        </w:rPr>
        <w:t>(1</w:t>
      </w:r>
      <w:r w:rsidRPr="1823700D">
        <w:rPr>
          <w:color w:val="auto"/>
          <w:vertAlign w:val="superscript"/>
        </w:rPr>
        <w:t>2</w:t>
      </w:r>
      <w:r w:rsidRPr="1823700D">
        <w:rPr>
          <w:color w:val="auto"/>
        </w:rPr>
        <w:t xml:space="preserve">) Kavandatavaks tegevuseks </w:t>
      </w:r>
      <w:r w:rsidR="626B4840" w:rsidRPr="1823700D">
        <w:rPr>
          <w:color w:val="auto"/>
        </w:rPr>
        <w:t xml:space="preserve">käesoleva jao </w:t>
      </w:r>
      <w:del w:id="31" w:author="Mari Koik" w:date="2024-08-12T12:28:00Z">
        <w:r w:rsidR="626B4840" w:rsidRPr="1823700D" w:rsidDel="0060503E">
          <w:rPr>
            <w:color w:val="auto"/>
          </w:rPr>
          <w:delText xml:space="preserve">mõistes </w:delText>
        </w:r>
      </w:del>
      <w:ins w:id="32" w:author="Mari Koik" w:date="2024-08-12T12:28:00Z">
        <w:r w:rsidR="0060503E">
          <w:rPr>
            <w:color w:val="auto"/>
          </w:rPr>
          <w:t>täh</w:t>
        </w:r>
      </w:ins>
      <w:ins w:id="33" w:author="Mari Koik" w:date="2024-08-12T12:29:00Z">
        <w:r w:rsidR="0060503E">
          <w:rPr>
            <w:color w:val="auto"/>
          </w:rPr>
          <w:t>enduse</w:t>
        </w:r>
      </w:ins>
      <w:ins w:id="34" w:author="Mari Koik" w:date="2024-08-12T12:28:00Z">
        <w:r w:rsidR="0060503E" w:rsidRPr="1823700D">
          <w:rPr>
            <w:color w:val="auto"/>
          </w:rPr>
          <w:t xml:space="preserve">s </w:t>
        </w:r>
      </w:ins>
      <w:r w:rsidRPr="1823700D">
        <w:rPr>
          <w:color w:val="auto"/>
        </w:rPr>
        <w:t>loetakse ka jätkuv</w:t>
      </w:r>
      <w:del w:id="35" w:author="Mari Koik" w:date="2024-08-13T12:51:00Z">
        <w:r w:rsidRPr="1823700D" w:rsidDel="00681BC9">
          <w:rPr>
            <w:color w:val="auto"/>
          </w:rPr>
          <w:delText>ad</w:delText>
        </w:r>
      </w:del>
      <w:r w:rsidRPr="1823700D">
        <w:rPr>
          <w:color w:val="auto"/>
        </w:rPr>
        <w:t xml:space="preserve"> ja korduv</w:t>
      </w:r>
      <w:del w:id="36" w:author="Mari Koik" w:date="2024-08-13T12:51:00Z">
        <w:r w:rsidRPr="1823700D" w:rsidDel="00681BC9">
          <w:rPr>
            <w:color w:val="auto"/>
          </w:rPr>
          <w:delText>ad</w:delText>
        </w:r>
      </w:del>
      <w:r w:rsidRPr="1823700D">
        <w:rPr>
          <w:color w:val="auto"/>
        </w:rPr>
        <w:t xml:space="preserve"> tegevus</w:t>
      </w:r>
      <w:del w:id="37" w:author="Mari Koik" w:date="2024-08-13T12:51:00Z">
        <w:r w:rsidRPr="1823700D" w:rsidDel="00681BC9">
          <w:rPr>
            <w:color w:val="auto"/>
          </w:rPr>
          <w:delText>ed</w:delText>
        </w:r>
      </w:del>
      <w:r w:rsidRPr="1823700D">
        <w:rPr>
          <w:color w:val="auto"/>
        </w:rPr>
        <w:t>, s</w:t>
      </w:r>
      <w:r w:rsidR="5C085379" w:rsidRPr="1823700D">
        <w:rPr>
          <w:color w:val="auto"/>
        </w:rPr>
        <w:t>eal</w:t>
      </w:r>
      <w:r w:rsidRPr="1823700D">
        <w:rPr>
          <w:color w:val="auto"/>
        </w:rPr>
        <w:t>h</w:t>
      </w:r>
      <w:r w:rsidR="0551A8AA" w:rsidRPr="1823700D">
        <w:rPr>
          <w:color w:val="auto"/>
        </w:rPr>
        <w:t>ulgas</w:t>
      </w:r>
      <w:r w:rsidRPr="1823700D">
        <w:rPr>
          <w:color w:val="auto"/>
        </w:rPr>
        <w:t xml:space="preserve"> tegevus</w:t>
      </w:r>
      <w:del w:id="38" w:author="Mari Koik" w:date="2024-08-13T12:51:00Z">
        <w:r w:rsidRPr="1823700D" w:rsidDel="00681BC9">
          <w:rPr>
            <w:color w:val="auto"/>
          </w:rPr>
          <w:delText>ed</w:delText>
        </w:r>
      </w:del>
      <w:r w:rsidRPr="1823700D">
        <w:rPr>
          <w:color w:val="auto"/>
        </w:rPr>
        <w:t>,</w:t>
      </w:r>
      <w:r w:rsidR="46266EB8" w:rsidRPr="1823700D">
        <w:rPr>
          <w:color w:val="auto"/>
        </w:rPr>
        <w:t xml:space="preserve"> </w:t>
      </w:r>
      <w:r w:rsidRPr="1823700D">
        <w:rPr>
          <w:color w:val="auto"/>
        </w:rPr>
        <w:t>mille elluviimiseks on vaja</w:t>
      </w:r>
      <w:r w:rsidR="00871349">
        <w:rPr>
          <w:color w:val="auto"/>
        </w:rPr>
        <w:t xml:space="preserve"> pikendada </w:t>
      </w:r>
      <w:r w:rsidRPr="1823700D">
        <w:rPr>
          <w:color w:val="auto"/>
        </w:rPr>
        <w:t>kehtiva</w:t>
      </w:r>
      <w:r w:rsidR="00871349">
        <w:rPr>
          <w:color w:val="auto"/>
        </w:rPr>
        <w:t>t</w:t>
      </w:r>
      <w:r w:rsidRPr="1823700D">
        <w:rPr>
          <w:color w:val="auto"/>
        </w:rPr>
        <w:t xml:space="preserve"> l</w:t>
      </w:r>
      <w:r w:rsidR="00871349">
        <w:rPr>
          <w:color w:val="auto"/>
        </w:rPr>
        <w:t>uba.</w:t>
      </w:r>
      <w:r w:rsidR="00FD7D93" w:rsidRPr="1823700D">
        <w:rPr>
          <w:color w:val="auto"/>
        </w:rPr>
        <w:t>“</w:t>
      </w:r>
      <w:r w:rsidR="0FBB2F80" w:rsidRPr="1823700D">
        <w:rPr>
          <w:color w:val="auto"/>
        </w:rPr>
        <w:t>;</w:t>
      </w:r>
    </w:p>
    <w:p w14:paraId="494B7024" w14:textId="714A8030" w:rsidR="00AE65E2" w:rsidRDefault="00AE65E2" w:rsidP="00BE3755">
      <w:pPr>
        <w:spacing w:after="0" w:line="240" w:lineRule="auto"/>
        <w:ind w:left="-5" w:right="51"/>
        <w:rPr>
          <w:color w:val="auto"/>
          <w:szCs w:val="24"/>
        </w:rPr>
      </w:pPr>
    </w:p>
    <w:p w14:paraId="7428FC74" w14:textId="3F24BDE0" w:rsidR="00AE65E2" w:rsidRPr="0095083C" w:rsidRDefault="0D1AA24C" w:rsidP="00BE3755">
      <w:pPr>
        <w:spacing w:after="0" w:line="240" w:lineRule="auto"/>
        <w:ind w:left="0" w:right="51" w:firstLine="0"/>
        <w:rPr>
          <w:color w:val="auto"/>
        </w:rPr>
      </w:pPr>
      <w:r w:rsidRPr="7B893B79">
        <w:rPr>
          <w:b/>
          <w:bCs/>
          <w:color w:val="auto"/>
        </w:rPr>
        <w:t>7</w:t>
      </w:r>
      <w:r w:rsidR="63E900E1" w:rsidRPr="7B893B79">
        <w:rPr>
          <w:b/>
          <w:bCs/>
          <w:color w:val="auto"/>
        </w:rPr>
        <w:t>)</w:t>
      </w:r>
      <w:r w:rsidR="63E900E1" w:rsidRPr="7B893B79">
        <w:rPr>
          <w:color w:val="auto"/>
        </w:rPr>
        <w:t xml:space="preserve"> </w:t>
      </w:r>
      <w:r w:rsidR="20C9A918" w:rsidRPr="009F1AAC">
        <w:rPr>
          <w:color w:val="auto"/>
        </w:rPr>
        <w:t>p</w:t>
      </w:r>
      <w:r w:rsidR="63E900E1" w:rsidRPr="009F1AAC">
        <w:rPr>
          <w:color w:val="auto"/>
        </w:rPr>
        <w:t>aragr</w:t>
      </w:r>
      <w:r w:rsidR="63E900E1" w:rsidRPr="7B893B79">
        <w:rPr>
          <w:color w:val="auto"/>
        </w:rPr>
        <w:t>ahvi 69</w:t>
      </w:r>
      <w:r w:rsidR="63E900E1" w:rsidRPr="7B893B79">
        <w:rPr>
          <w:color w:val="auto"/>
          <w:vertAlign w:val="superscript"/>
        </w:rPr>
        <w:t>1</w:t>
      </w:r>
      <w:r w:rsidR="63E900E1" w:rsidRPr="7B893B79">
        <w:rPr>
          <w:color w:val="auto"/>
        </w:rPr>
        <w:t xml:space="preserve"> lõikes 2 asendatakse </w:t>
      </w:r>
      <w:r w:rsidR="4C8B6156" w:rsidRPr="7B893B79">
        <w:rPr>
          <w:color w:val="auto"/>
        </w:rPr>
        <w:t xml:space="preserve">tekstiosa </w:t>
      </w:r>
      <w:r w:rsidR="63E900E1" w:rsidRPr="7B893B79">
        <w:rPr>
          <w:color w:val="auto"/>
        </w:rPr>
        <w:t xml:space="preserve">„asjakohaselt hinnata </w:t>
      </w:r>
      <w:r w:rsidR="63E900E1" w:rsidRPr="00656C0C">
        <w:rPr>
          <w:color w:val="auto"/>
        </w:rPr>
        <w:t>(edaspidi </w:t>
      </w:r>
      <w:r w:rsidR="63E900E1" w:rsidRPr="00656C0C">
        <w:rPr>
          <w:i/>
          <w:iCs/>
          <w:color w:val="auto"/>
        </w:rPr>
        <w:t>Natura asjakohane hindamine</w:t>
      </w:r>
      <w:r w:rsidR="63E900E1" w:rsidRPr="00656C0C">
        <w:rPr>
          <w:color w:val="auto"/>
        </w:rPr>
        <w:t xml:space="preserve">) </w:t>
      </w:r>
      <w:r w:rsidR="63E900E1" w:rsidRPr="7B893B79">
        <w:rPr>
          <w:color w:val="auto"/>
        </w:rPr>
        <w:t xml:space="preserve">käesolevas </w:t>
      </w:r>
      <w:commentRangeStart w:id="39"/>
      <w:r w:rsidR="11105992" w:rsidRPr="7B893B79">
        <w:rPr>
          <w:color w:val="auto"/>
        </w:rPr>
        <w:t>jaos</w:t>
      </w:r>
      <w:commentRangeEnd w:id="39"/>
      <w:r w:rsidR="00657235">
        <w:rPr>
          <w:rStyle w:val="Kommentaariviide"/>
        </w:rPr>
        <w:commentReference w:id="39"/>
      </w:r>
      <w:r w:rsidR="63E900E1" w:rsidRPr="7B893B79">
        <w:rPr>
          <w:color w:val="auto"/>
        </w:rPr>
        <w:t xml:space="preserve"> sätestatud korras“ </w:t>
      </w:r>
      <w:r w:rsidR="356A73E4" w:rsidRPr="7B893B79">
        <w:rPr>
          <w:color w:val="auto"/>
        </w:rPr>
        <w:t xml:space="preserve">tekstiosaga </w:t>
      </w:r>
      <w:r w:rsidR="63E900E1" w:rsidRPr="7B893B79">
        <w:rPr>
          <w:color w:val="auto"/>
        </w:rPr>
        <w:t>„</w:t>
      </w:r>
      <w:bookmarkStart w:id="40" w:name="_Hlk174456571"/>
      <w:r w:rsidR="63E900E1" w:rsidRPr="7B893B79">
        <w:rPr>
          <w:color w:val="auto"/>
        </w:rPr>
        <w:t xml:space="preserve">hinnata käesolevas </w:t>
      </w:r>
      <w:r w:rsidR="4DA937B0" w:rsidRPr="7B893B79">
        <w:rPr>
          <w:color w:val="auto"/>
        </w:rPr>
        <w:t>jaos</w:t>
      </w:r>
      <w:r w:rsidR="63E900E1" w:rsidRPr="7B893B79">
        <w:rPr>
          <w:color w:val="auto"/>
        </w:rPr>
        <w:t xml:space="preserve"> sätestatud korras (</w:t>
      </w:r>
      <w:r w:rsidR="63E900E1" w:rsidRPr="00656C0C">
        <w:rPr>
          <w:color w:val="auto"/>
        </w:rPr>
        <w:t xml:space="preserve">edaspidi </w:t>
      </w:r>
      <w:r w:rsidR="63E900E1" w:rsidRPr="00656C0C">
        <w:rPr>
          <w:i/>
          <w:iCs/>
          <w:color w:val="auto"/>
        </w:rPr>
        <w:t>Natura hindamine</w:t>
      </w:r>
      <w:r w:rsidR="63E900E1" w:rsidRPr="00656C0C">
        <w:rPr>
          <w:color w:val="auto"/>
        </w:rPr>
        <w:t>)</w:t>
      </w:r>
      <w:bookmarkEnd w:id="40"/>
      <w:r w:rsidR="63E900E1" w:rsidRPr="00656C0C">
        <w:rPr>
          <w:color w:val="auto"/>
        </w:rPr>
        <w:t>“;</w:t>
      </w:r>
    </w:p>
    <w:p w14:paraId="63FF5AF2" w14:textId="77777777" w:rsidR="004672F5" w:rsidRDefault="004672F5" w:rsidP="00BE3755">
      <w:pPr>
        <w:spacing w:after="0" w:line="240" w:lineRule="auto"/>
        <w:ind w:left="-5" w:right="51"/>
        <w:rPr>
          <w:color w:val="auto"/>
          <w:szCs w:val="24"/>
        </w:rPr>
      </w:pPr>
    </w:p>
    <w:p w14:paraId="2CD2FCB8" w14:textId="7F95164F" w:rsidR="0095083C" w:rsidRDefault="454D84EA" w:rsidP="00BE3755">
      <w:pPr>
        <w:spacing w:after="0" w:line="240" w:lineRule="auto"/>
        <w:ind w:left="-5" w:right="51"/>
        <w:rPr>
          <w:color w:val="auto"/>
        </w:rPr>
      </w:pPr>
      <w:r w:rsidRPr="73910B8F">
        <w:rPr>
          <w:b/>
          <w:bCs/>
          <w:color w:val="auto"/>
        </w:rPr>
        <w:t>8</w:t>
      </w:r>
      <w:r w:rsidR="0095083C" w:rsidRPr="73910B8F">
        <w:rPr>
          <w:b/>
          <w:bCs/>
          <w:color w:val="auto"/>
        </w:rPr>
        <w:t>)</w:t>
      </w:r>
      <w:r w:rsidR="0095083C" w:rsidRPr="73910B8F">
        <w:rPr>
          <w:color w:val="auto"/>
        </w:rPr>
        <w:t xml:space="preserve"> </w:t>
      </w:r>
      <w:r w:rsidR="00973822" w:rsidRPr="73910B8F">
        <w:rPr>
          <w:color w:val="auto"/>
        </w:rPr>
        <w:t>paragrahvi 69</w:t>
      </w:r>
      <w:r w:rsidR="00973822" w:rsidRPr="73910B8F">
        <w:rPr>
          <w:color w:val="auto"/>
          <w:vertAlign w:val="superscript"/>
        </w:rPr>
        <w:t>1</w:t>
      </w:r>
      <w:r w:rsidR="00973822" w:rsidRPr="73910B8F">
        <w:rPr>
          <w:color w:val="auto"/>
        </w:rPr>
        <w:t xml:space="preserve"> täiendatakse lõi</w:t>
      </w:r>
      <w:r w:rsidR="00AA0A51" w:rsidRPr="73910B8F">
        <w:rPr>
          <w:color w:val="auto"/>
        </w:rPr>
        <w:t>kega</w:t>
      </w:r>
      <w:r w:rsidR="00973822" w:rsidRPr="73910B8F">
        <w:rPr>
          <w:color w:val="auto"/>
        </w:rPr>
        <w:t xml:space="preserve"> 2</w:t>
      </w:r>
      <w:r w:rsidR="00973822" w:rsidRPr="73910B8F">
        <w:rPr>
          <w:color w:val="auto"/>
          <w:vertAlign w:val="superscript"/>
        </w:rPr>
        <w:t>1</w:t>
      </w:r>
      <w:r w:rsidR="00973822" w:rsidRPr="73910B8F">
        <w:rPr>
          <w:color w:val="auto"/>
        </w:rPr>
        <w:t xml:space="preserve"> järgmises sõnastuses:</w:t>
      </w:r>
    </w:p>
    <w:p w14:paraId="201917DB" w14:textId="7E4E7B1B" w:rsidR="00973822" w:rsidRPr="00973822" w:rsidRDefault="20C9A918" w:rsidP="00BE3755">
      <w:pPr>
        <w:spacing w:after="0" w:line="240" w:lineRule="auto"/>
        <w:ind w:left="-5" w:right="51"/>
        <w:rPr>
          <w:color w:val="auto"/>
        </w:rPr>
      </w:pPr>
      <w:r w:rsidRPr="53EA2957">
        <w:rPr>
          <w:color w:val="auto"/>
        </w:rPr>
        <w:t>„</w:t>
      </w:r>
      <w:r w:rsidRPr="009F1AAC">
        <w:rPr>
          <w:color w:val="auto"/>
          <w:rPrChange w:id="41" w:author="Mari Koik" w:date="2024-08-13T15:49:00Z">
            <w:rPr>
              <w:color w:val="auto"/>
              <w:u w:val="single"/>
            </w:rPr>
          </w:rPrChange>
        </w:rPr>
        <w:t>(</w:t>
      </w:r>
      <w:r w:rsidRPr="53EA2957">
        <w:rPr>
          <w:color w:val="auto"/>
        </w:rPr>
        <w:t>2</w:t>
      </w:r>
      <w:r w:rsidRPr="53EA2957">
        <w:rPr>
          <w:color w:val="auto"/>
          <w:vertAlign w:val="superscript"/>
        </w:rPr>
        <w:t>1</w:t>
      </w:r>
      <w:r w:rsidRPr="53EA2957">
        <w:rPr>
          <w:color w:val="auto"/>
        </w:rPr>
        <w:t xml:space="preserve">) </w:t>
      </w:r>
      <w:commentRangeStart w:id="42"/>
      <w:r w:rsidRPr="53EA2957">
        <w:rPr>
          <w:color w:val="auto"/>
        </w:rPr>
        <w:t>Käesoleva seaduse § 69</w:t>
      </w:r>
      <w:r w:rsidRPr="53EA2957">
        <w:rPr>
          <w:color w:val="auto"/>
          <w:vertAlign w:val="superscript"/>
        </w:rPr>
        <w:t>2</w:t>
      </w:r>
      <w:r w:rsidRPr="53EA2957">
        <w:rPr>
          <w:color w:val="auto"/>
        </w:rPr>
        <w:t xml:space="preserve"> lõikes 1 nimetatud otsustaja </w:t>
      </w:r>
      <w:del w:id="43" w:author="Mari Koik" w:date="2024-08-13T15:50:00Z">
        <w:r w:rsidRPr="53EA2957" w:rsidDel="009F1AAC">
          <w:rPr>
            <w:color w:val="auto"/>
          </w:rPr>
          <w:delText xml:space="preserve">peab </w:delText>
        </w:r>
      </w:del>
      <w:ins w:id="44" w:author="Mari Koik" w:date="2024-08-13T15:50:00Z">
        <w:r w:rsidR="009F1AAC">
          <w:rPr>
            <w:color w:val="auto"/>
          </w:rPr>
          <w:t>hindab</w:t>
        </w:r>
        <w:r w:rsidR="009F1AAC" w:rsidRPr="53EA2957">
          <w:rPr>
            <w:color w:val="auto"/>
          </w:rPr>
          <w:t xml:space="preserve"> </w:t>
        </w:r>
      </w:ins>
      <w:commentRangeEnd w:id="42"/>
      <w:ins w:id="45" w:author="Mari Koik" w:date="2024-08-29T11:27:00Z">
        <w:r w:rsidR="00100682">
          <w:rPr>
            <w:rStyle w:val="Kommentaariviide"/>
          </w:rPr>
          <w:commentReference w:id="42"/>
        </w:r>
      </w:ins>
      <w:r w:rsidRPr="53EA2957">
        <w:rPr>
          <w:color w:val="auto"/>
        </w:rPr>
        <w:t xml:space="preserve">tegevuse lubamisel või </w:t>
      </w:r>
      <w:commentRangeStart w:id="46"/>
      <w:del w:id="47" w:author="Mari Koik" w:date="2024-08-13T15:54:00Z">
        <w:r w:rsidRPr="53EA2957" w:rsidDel="009F1AAC">
          <w:rPr>
            <w:color w:val="auto"/>
          </w:rPr>
          <w:delText>sellest keeldumise</w:delText>
        </w:r>
      </w:del>
      <w:ins w:id="48" w:author="Mari Koik" w:date="2024-08-13T15:54:00Z">
        <w:r w:rsidR="009F1AAC">
          <w:rPr>
            <w:color w:val="auto"/>
          </w:rPr>
          <w:t>keelamise</w:t>
        </w:r>
      </w:ins>
      <w:del w:id="49" w:author="Mari Koik" w:date="2024-08-13T15:57:00Z">
        <w:r w:rsidRPr="53EA2957" w:rsidDel="009F1AAC">
          <w:rPr>
            <w:color w:val="auto"/>
          </w:rPr>
          <w:delText xml:space="preserve"> otsuse tegemise</w:delText>
        </w:r>
      </w:del>
      <w:r w:rsidRPr="53EA2957">
        <w:rPr>
          <w:color w:val="auto"/>
        </w:rPr>
        <w:t>l</w:t>
      </w:r>
      <w:commentRangeEnd w:id="46"/>
      <w:r w:rsidR="009F1AAC">
        <w:rPr>
          <w:rStyle w:val="Kommentaariviide"/>
        </w:rPr>
        <w:commentReference w:id="46"/>
      </w:r>
      <w:r w:rsidRPr="53EA2957">
        <w:rPr>
          <w:color w:val="auto"/>
        </w:rPr>
        <w:t xml:space="preserve"> </w:t>
      </w:r>
      <w:r w:rsidR="029E77AE" w:rsidRPr="53EA2957">
        <w:rPr>
          <w:color w:val="auto"/>
        </w:rPr>
        <w:t xml:space="preserve">või strateegilise planeerimisdokumendi kehtestamisel </w:t>
      </w:r>
      <w:del w:id="50" w:author="Mari Koik" w:date="2024-08-13T15:50:00Z">
        <w:r w:rsidRPr="53EA2957" w:rsidDel="009F1AAC">
          <w:rPr>
            <w:color w:val="auto"/>
          </w:rPr>
          <w:delText xml:space="preserve">hindama </w:delText>
        </w:r>
      </w:del>
      <w:r w:rsidRPr="53EA2957">
        <w:rPr>
          <w:color w:val="auto"/>
        </w:rPr>
        <w:t xml:space="preserve">Natura hindamise asjakohasust </w:t>
      </w:r>
      <w:r w:rsidR="57C42B52" w:rsidRPr="53EA2957">
        <w:rPr>
          <w:color w:val="auto"/>
        </w:rPr>
        <w:t xml:space="preserve">ja piisavust </w:t>
      </w:r>
      <w:r w:rsidRPr="53EA2957">
        <w:rPr>
          <w:color w:val="auto"/>
        </w:rPr>
        <w:t xml:space="preserve">ning </w:t>
      </w:r>
      <w:del w:id="51" w:author="Mari Koik" w:date="2024-08-13T15:51:00Z">
        <w:r w:rsidRPr="53EA2957" w:rsidDel="009F1AAC">
          <w:rPr>
            <w:color w:val="auto"/>
          </w:rPr>
          <w:delText xml:space="preserve">arvestama </w:delText>
        </w:r>
      </w:del>
      <w:ins w:id="52" w:author="Mari Koik" w:date="2024-08-13T15:51:00Z">
        <w:r w:rsidR="009F1AAC" w:rsidRPr="53EA2957">
          <w:rPr>
            <w:color w:val="auto"/>
          </w:rPr>
          <w:t>arvesta</w:t>
        </w:r>
        <w:r w:rsidR="009F1AAC">
          <w:rPr>
            <w:color w:val="auto"/>
          </w:rPr>
          <w:t>b</w:t>
        </w:r>
        <w:r w:rsidR="009F1AAC" w:rsidRPr="53EA2957">
          <w:rPr>
            <w:color w:val="auto"/>
          </w:rPr>
          <w:t xml:space="preserve"> </w:t>
        </w:r>
      </w:ins>
      <w:r w:rsidRPr="53EA2957">
        <w:rPr>
          <w:color w:val="auto"/>
        </w:rPr>
        <w:t xml:space="preserve">hindamise tulemusi ja aruandes sisalduvaid </w:t>
      </w:r>
      <w:del w:id="53" w:author="Mari Koik" w:date="2024-08-12T12:29:00Z">
        <w:r w:rsidR="0F91EC2F" w:rsidRPr="53EA2957" w:rsidDel="0060503E">
          <w:rPr>
            <w:color w:val="auto"/>
          </w:rPr>
          <w:delText xml:space="preserve">käesoleva seaduse </w:delText>
        </w:r>
      </w:del>
      <w:r w:rsidR="0F91EC2F" w:rsidRPr="53EA2957">
        <w:rPr>
          <w:color w:val="auto"/>
        </w:rPr>
        <w:t>§ 69</w:t>
      </w:r>
      <w:r w:rsidR="0F91EC2F" w:rsidRPr="00656C0C">
        <w:rPr>
          <w:color w:val="auto"/>
          <w:vertAlign w:val="superscript"/>
        </w:rPr>
        <w:t>10</w:t>
      </w:r>
      <w:r w:rsidR="0F91EC2F" w:rsidRPr="53EA2957">
        <w:rPr>
          <w:color w:val="auto"/>
        </w:rPr>
        <w:t xml:space="preserve"> lõikes 1 nimetatud </w:t>
      </w:r>
      <w:r w:rsidRPr="53EA2957">
        <w:rPr>
          <w:color w:val="auto"/>
        </w:rPr>
        <w:t xml:space="preserve">leevendusmeetmeid ja </w:t>
      </w:r>
      <w:del w:id="54" w:author="Mari Koik" w:date="2024-08-12T12:29:00Z">
        <w:r w:rsidR="0F27293E" w:rsidRPr="53EA2957" w:rsidDel="0060503E">
          <w:rPr>
            <w:color w:val="auto"/>
          </w:rPr>
          <w:delText xml:space="preserve">sama seaduse </w:delText>
        </w:r>
      </w:del>
      <w:r w:rsidR="0F27293E" w:rsidRPr="53EA2957">
        <w:rPr>
          <w:color w:val="auto"/>
        </w:rPr>
        <w:t>§ 70</w:t>
      </w:r>
      <w:r w:rsidR="0F27293E" w:rsidRPr="00656C0C">
        <w:rPr>
          <w:color w:val="auto"/>
          <w:vertAlign w:val="superscript"/>
        </w:rPr>
        <w:t>1</w:t>
      </w:r>
      <w:r w:rsidR="0F27293E" w:rsidRPr="53EA2957">
        <w:rPr>
          <w:color w:val="auto"/>
        </w:rPr>
        <w:t xml:space="preserve"> lõikes 2 nimetatud </w:t>
      </w:r>
      <w:r w:rsidRPr="53EA2957">
        <w:rPr>
          <w:color w:val="auto"/>
        </w:rPr>
        <w:t>hüvitusmeetmeid.</w:t>
      </w:r>
      <w:r w:rsidR="77312D2C" w:rsidRPr="53EA2957">
        <w:rPr>
          <w:color w:val="auto"/>
        </w:rPr>
        <w:t>“;</w:t>
      </w:r>
    </w:p>
    <w:p w14:paraId="001D7703" w14:textId="77777777" w:rsidR="00973822" w:rsidRPr="00973822" w:rsidRDefault="00973822" w:rsidP="00BE3755">
      <w:pPr>
        <w:spacing w:after="0" w:line="240" w:lineRule="auto"/>
        <w:ind w:left="-5" w:right="51"/>
        <w:rPr>
          <w:color w:val="auto"/>
          <w:szCs w:val="24"/>
        </w:rPr>
      </w:pPr>
    </w:p>
    <w:p w14:paraId="15850952" w14:textId="498A9C25" w:rsidR="00973822" w:rsidRDefault="32178455" w:rsidP="00BE3755">
      <w:pPr>
        <w:spacing w:after="0" w:line="240" w:lineRule="auto"/>
        <w:ind w:left="-5" w:right="51"/>
        <w:rPr>
          <w:color w:val="auto"/>
        </w:rPr>
      </w:pPr>
      <w:r w:rsidRPr="73910B8F">
        <w:rPr>
          <w:b/>
          <w:bCs/>
          <w:color w:val="auto"/>
        </w:rPr>
        <w:t>9</w:t>
      </w:r>
      <w:r w:rsidR="00973822" w:rsidRPr="73910B8F">
        <w:rPr>
          <w:b/>
          <w:bCs/>
          <w:color w:val="auto"/>
        </w:rPr>
        <w:t>)</w:t>
      </w:r>
      <w:r w:rsidR="00973822" w:rsidRPr="73910B8F">
        <w:rPr>
          <w:color w:val="auto"/>
        </w:rPr>
        <w:t xml:space="preserve"> paragrahvi 69</w:t>
      </w:r>
      <w:r w:rsidR="00973822" w:rsidRPr="73910B8F">
        <w:rPr>
          <w:color w:val="auto"/>
          <w:vertAlign w:val="superscript"/>
        </w:rPr>
        <w:t>1</w:t>
      </w:r>
      <w:r w:rsidR="00973822" w:rsidRPr="73910B8F">
        <w:rPr>
          <w:color w:val="auto"/>
        </w:rPr>
        <w:t xml:space="preserve"> lõige 3 muudetakse ja sõnastatakse järgmiselt:</w:t>
      </w:r>
    </w:p>
    <w:p w14:paraId="218530CC" w14:textId="1220B190" w:rsidR="00973822" w:rsidRDefault="67ABB0DA" w:rsidP="00BE3755">
      <w:pPr>
        <w:spacing w:after="0" w:line="240" w:lineRule="auto"/>
        <w:ind w:left="-5" w:right="51"/>
        <w:rPr>
          <w:color w:val="auto"/>
        </w:rPr>
      </w:pPr>
      <w:r w:rsidRPr="73910B8F">
        <w:rPr>
          <w:color w:val="auto"/>
        </w:rPr>
        <w:t>„</w:t>
      </w:r>
      <w:r w:rsidR="3FAA2785" w:rsidRPr="73910B8F">
        <w:rPr>
          <w:color w:val="auto"/>
        </w:rPr>
        <w:t xml:space="preserve">(3) </w:t>
      </w:r>
      <w:r w:rsidRPr="73910B8F">
        <w:rPr>
          <w:color w:val="auto"/>
        </w:rPr>
        <w:t xml:space="preserve">Kui kavandatava tegevuse või strateegilise planeerimisdokumendi elluviimisega Natura 2000 võrgustiku alale kaasneva mõju asjakohase hindamise </w:t>
      </w:r>
      <w:r w:rsidRPr="00656C0C">
        <w:rPr>
          <w:color w:val="auto"/>
        </w:rPr>
        <w:t xml:space="preserve">(edaspidi </w:t>
      </w:r>
      <w:r w:rsidRPr="00656C0C">
        <w:rPr>
          <w:i/>
          <w:iCs/>
          <w:color w:val="auto"/>
        </w:rPr>
        <w:t>Natura asjakohane hindamine</w:t>
      </w:r>
      <w:r w:rsidRPr="00656C0C">
        <w:rPr>
          <w:color w:val="auto"/>
        </w:rPr>
        <w:t>)</w:t>
      </w:r>
      <w:r w:rsidRPr="73910B8F">
        <w:rPr>
          <w:color w:val="auto"/>
        </w:rPr>
        <w:t> </w:t>
      </w:r>
      <w:del w:id="55" w:author="Mari Koik" w:date="2024-08-29T11:16:00Z">
        <w:r w:rsidRPr="73910B8F" w:rsidDel="00696B8B">
          <w:rPr>
            <w:color w:val="auto"/>
          </w:rPr>
          <w:delText xml:space="preserve"> </w:delText>
        </w:r>
      </w:del>
      <w:r w:rsidRPr="73910B8F">
        <w:rPr>
          <w:color w:val="auto"/>
        </w:rPr>
        <w:t>tulemusena selgub, et ebasoodsat mõju Natura 2000 võrgustiku ala</w:t>
      </w:r>
      <w:r w:rsidR="4887CAED" w:rsidRPr="73910B8F">
        <w:rPr>
          <w:color w:val="auto"/>
        </w:rPr>
        <w:t xml:space="preserve"> terviklikkusele</w:t>
      </w:r>
      <w:r w:rsidRPr="73910B8F">
        <w:rPr>
          <w:color w:val="auto"/>
        </w:rPr>
        <w:t xml:space="preserve"> ei ole võimalik vältida, kuid alternatiivsete lahenduste puudumise tõttu on tegevus või strateegiline planeerimisdokument vajalik avalikkuse jaoks esmatähtsatel ja erakordselt tungivatel põhjustel, sealhulgas sotsiaalset või majanduslikku laadi põhjustel</w:t>
      </w:r>
      <w:r w:rsidR="145FBEEE" w:rsidRPr="73910B8F">
        <w:rPr>
          <w:color w:val="auto"/>
        </w:rPr>
        <w:t xml:space="preserve"> (edaspidi </w:t>
      </w:r>
      <w:r w:rsidR="145FBEEE" w:rsidRPr="73910B8F">
        <w:rPr>
          <w:i/>
          <w:iCs/>
          <w:color w:val="auto"/>
        </w:rPr>
        <w:t>Natura erand</w:t>
      </w:r>
      <w:r w:rsidR="145FBEEE" w:rsidRPr="73910B8F">
        <w:rPr>
          <w:color w:val="auto"/>
        </w:rPr>
        <w:t>)</w:t>
      </w:r>
      <w:r w:rsidRPr="73910B8F">
        <w:rPr>
          <w:color w:val="auto"/>
        </w:rPr>
        <w:t>, ning käesoleva seaduse §-s 69</w:t>
      </w:r>
      <w:r w:rsidRPr="73910B8F">
        <w:rPr>
          <w:color w:val="auto"/>
          <w:vertAlign w:val="superscript"/>
        </w:rPr>
        <w:t>7</w:t>
      </w:r>
      <w:r w:rsidRPr="73910B8F">
        <w:rPr>
          <w:color w:val="auto"/>
        </w:rPr>
        <w:t xml:space="preserve"> sätestatud Natura erandi tegemise menetluses jõutakse järeldusele, et ebasoodsat mõju on võimalik hüvitada </w:t>
      </w:r>
      <w:del w:id="56" w:author="Mari Koik" w:date="2024-08-12T12:30:00Z">
        <w:r w:rsidRPr="73910B8F" w:rsidDel="0060503E">
          <w:rPr>
            <w:color w:val="auto"/>
          </w:rPr>
          <w:delText xml:space="preserve">käesoleva seaduse </w:delText>
        </w:r>
      </w:del>
      <w:r w:rsidRPr="73910B8F">
        <w:rPr>
          <w:color w:val="auto"/>
        </w:rPr>
        <w:t>§ 70</w:t>
      </w:r>
      <w:r w:rsidRPr="73910B8F">
        <w:rPr>
          <w:color w:val="auto"/>
          <w:vertAlign w:val="superscript"/>
        </w:rPr>
        <w:t>1</w:t>
      </w:r>
      <w:r w:rsidR="3FAA2785" w:rsidRPr="73910B8F">
        <w:rPr>
          <w:color w:val="auto"/>
          <w:vertAlign w:val="superscript"/>
        </w:rPr>
        <w:t xml:space="preserve"> </w:t>
      </w:r>
      <w:r w:rsidRPr="73910B8F">
        <w:rPr>
          <w:color w:val="auto"/>
        </w:rPr>
        <w:t>kohaselt, võib tegevust lubada või strateegilise planeerimisdokumendi kehtestada Vabariigi Valitsuse nõusolekul, mis vormistatakse korraldusena.</w:t>
      </w:r>
      <w:r w:rsidR="3FAA2785" w:rsidRPr="73910B8F">
        <w:rPr>
          <w:color w:val="auto"/>
        </w:rPr>
        <w:t>“;</w:t>
      </w:r>
    </w:p>
    <w:p w14:paraId="25BFE106" w14:textId="77777777" w:rsidR="003B70F9" w:rsidRDefault="003B70F9" w:rsidP="00BE3755">
      <w:pPr>
        <w:spacing w:after="0" w:line="240" w:lineRule="auto"/>
        <w:ind w:left="-5" w:right="51"/>
        <w:rPr>
          <w:color w:val="auto"/>
          <w:szCs w:val="24"/>
        </w:rPr>
      </w:pPr>
    </w:p>
    <w:p w14:paraId="217426FB" w14:textId="24B052B7" w:rsidR="003B70F9" w:rsidRDefault="2DC82FB3" w:rsidP="00BE3755">
      <w:pPr>
        <w:spacing w:after="0" w:line="240" w:lineRule="auto"/>
        <w:ind w:left="-5" w:right="51"/>
        <w:rPr>
          <w:color w:val="auto"/>
        </w:rPr>
      </w:pPr>
      <w:r w:rsidRPr="73910B8F">
        <w:rPr>
          <w:b/>
          <w:bCs/>
          <w:color w:val="auto"/>
        </w:rPr>
        <w:t>10</w:t>
      </w:r>
      <w:r w:rsidR="003B70F9" w:rsidRPr="73910B8F">
        <w:rPr>
          <w:b/>
          <w:bCs/>
          <w:color w:val="auto"/>
        </w:rPr>
        <w:t>)</w:t>
      </w:r>
      <w:r w:rsidR="003B70F9" w:rsidRPr="73910B8F">
        <w:rPr>
          <w:color w:val="auto"/>
        </w:rPr>
        <w:t xml:space="preserve"> paragrahvi 69</w:t>
      </w:r>
      <w:r w:rsidR="003B70F9" w:rsidRPr="73910B8F">
        <w:rPr>
          <w:color w:val="auto"/>
          <w:vertAlign w:val="superscript"/>
        </w:rPr>
        <w:t>1</w:t>
      </w:r>
      <w:r w:rsidR="003B70F9" w:rsidRPr="73910B8F">
        <w:rPr>
          <w:color w:val="auto"/>
        </w:rPr>
        <w:t xml:space="preserve"> lõige 4 </w:t>
      </w:r>
      <w:r w:rsidR="00405091" w:rsidRPr="73910B8F">
        <w:rPr>
          <w:color w:val="auto"/>
        </w:rPr>
        <w:t xml:space="preserve">ja lõike 5 kolmas lause </w:t>
      </w:r>
      <w:r w:rsidR="003B70F9" w:rsidRPr="73910B8F">
        <w:rPr>
          <w:color w:val="auto"/>
        </w:rPr>
        <w:t>tunnistatakse kehtetuks;</w:t>
      </w:r>
    </w:p>
    <w:p w14:paraId="02CD214F" w14:textId="7EF85229" w:rsidR="003B70F9" w:rsidRDefault="003B70F9" w:rsidP="00BE3755">
      <w:pPr>
        <w:spacing w:after="0" w:line="240" w:lineRule="auto"/>
        <w:ind w:left="-5" w:right="51"/>
        <w:rPr>
          <w:color w:val="auto"/>
          <w:szCs w:val="24"/>
        </w:rPr>
      </w:pPr>
    </w:p>
    <w:p w14:paraId="5D1901AC" w14:textId="5EAB1623" w:rsidR="003B70F9" w:rsidRDefault="02CAA3F3" w:rsidP="00BE3755">
      <w:pPr>
        <w:spacing w:after="0" w:line="240" w:lineRule="auto"/>
        <w:ind w:left="-5" w:right="51"/>
        <w:rPr>
          <w:color w:val="auto"/>
        </w:rPr>
      </w:pPr>
      <w:r w:rsidRPr="00656C0C">
        <w:rPr>
          <w:b/>
          <w:bCs/>
          <w:color w:val="auto"/>
        </w:rPr>
        <w:t>11</w:t>
      </w:r>
      <w:r w:rsidR="003B70F9" w:rsidRPr="73910B8F">
        <w:rPr>
          <w:b/>
          <w:bCs/>
          <w:color w:val="auto"/>
        </w:rPr>
        <w:t>)</w:t>
      </w:r>
      <w:r w:rsidR="003B70F9" w:rsidRPr="73910B8F">
        <w:rPr>
          <w:color w:val="auto"/>
        </w:rPr>
        <w:t xml:space="preserve"> </w:t>
      </w:r>
      <w:r w:rsidR="00F613F3" w:rsidRPr="73910B8F">
        <w:rPr>
          <w:color w:val="auto"/>
        </w:rPr>
        <w:t>paragrahvi 69</w:t>
      </w:r>
      <w:r w:rsidR="00F613F3" w:rsidRPr="73910B8F">
        <w:rPr>
          <w:color w:val="auto"/>
          <w:vertAlign w:val="superscript"/>
        </w:rPr>
        <w:t>1</w:t>
      </w:r>
      <w:r w:rsidR="008B215C" w:rsidRPr="73910B8F">
        <w:rPr>
          <w:color w:val="auto"/>
          <w:vertAlign w:val="superscript"/>
        </w:rPr>
        <w:t xml:space="preserve"> </w:t>
      </w:r>
      <w:r w:rsidR="4ACF83BB" w:rsidRPr="73910B8F">
        <w:rPr>
          <w:color w:val="auto"/>
        </w:rPr>
        <w:t xml:space="preserve">täiendatakse </w:t>
      </w:r>
      <w:r w:rsidR="008B215C" w:rsidRPr="00656C0C">
        <w:rPr>
          <w:color w:val="auto"/>
        </w:rPr>
        <w:t>lõi</w:t>
      </w:r>
      <w:r w:rsidR="59EFB49B" w:rsidRPr="73910B8F">
        <w:rPr>
          <w:color w:val="auto"/>
        </w:rPr>
        <w:t>getega</w:t>
      </w:r>
      <w:r w:rsidR="008B215C" w:rsidRPr="00656C0C">
        <w:rPr>
          <w:color w:val="auto"/>
        </w:rPr>
        <w:t xml:space="preserve"> 5</w:t>
      </w:r>
      <w:r w:rsidR="008B215C" w:rsidRPr="73910B8F">
        <w:rPr>
          <w:color w:val="auto"/>
          <w:vertAlign w:val="superscript"/>
        </w:rPr>
        <w:t>1</w:t>
      </w:r>
      <w:r w:rsidR="6D590DE9" w:rsidRPr="73910B8F">
        <w:rPr>
          <w:rFonts w:ascii="Arial" w:eastAsia="Arial" w:hAnsi="Arial" w:cs="Arial"/>
          <w:color w:val="202020"/>
          <w:sz w:val="21"/>
          <w:szCs w:val="21"/>
        </w:rPr>
        <w:t>–</w:t>
      </w:r>
      <w:r w:rsidR="008B215C" w:rsidRPr="00656C0C">
        <w:rPr>
          <w:color w:val="auto"/>
        </w:rPr>
        <w:t>5</w:t>
      </w:r>
      <w:r w:rsidR="008B215C" w:rsidRPr="73910B8F">
        <w:rPr>
          <w:color w:val="auto"/>
          <w:vertAlign w:val="superscript"/>
        </w:rPr>
        <w:t>3</w:t>
      </w:r>
      <w:r w:rsidR="008B215C" w:rsidRPr="00656C0C">
        <w:rPr>
          <w:color w:val="auto"/>
        </w:rPr>
        <w:t xml:space="preserve"> järgmises </w:t>
      </w:r>
      <w:r w:rsidR="008B215C" w:rsidRPr="73910B8F">
        <w:rPr>
          <w:color w:val="auto"/>
        </w:rPr>
        <w:t>sõnastuses:</w:t>
      </w:r>
    </w:p>
    <w:p w14:paraId="68579B5D" w14:textId="647D37F8" w:rsidR="00765C81" w:rsidRDefault="081DC388" w:rsidP="00BE3755">
      <w:pPr>
        <w:spacing w:after="0" w:line="240" w:lineRule="auto"/>
        <w:ind w:left="-5" w:right="51"/>
        <w:rPr>
          <w:color w:val="auto"/>
        </w:rPr>
      </w:pPr>
      <w:r w:rsidRPr="29DA01C9">
        <w:rPr>
          <w:color w:val="auto"/>
        </w:rPr>
        <w:t>„(</w:t>
      </w:r>
      <w:r w:rsidR="7E42118D" w:rsidRPr="29DA01C9">
        <w:rPr>
          <w:color w:val="auto"/>
        </w:rPr>
        <w:t>5</w:t>
      </w:r>
      <w:r w:rsidR="7E42118D" w:rsidRPr="00656C0C">
        <w:rPr>
          <w:color w:val="auto"/>
          <w:vertAlign w:val="superscript"/>
        </w:rPr>
        <w:t>1</w:t>
      </w:r>
      <w:r w:rsidRPr="29DA01C9">
        <w:rPr>
          <w:color w:val="auto"/>
        </w:rPr>
        <w:t>) Käesoleva paragrahvi lõigetes 3 ja 5 nimetatud juhul tuleb tegevuse lubamisel või strateegilise planeerimisdokumendi kehtestamisel seada kohustus rakendada</w:t>
      </w:r>
      <w:r w:rsidR="58DC86BC" w:rsidRPr="29DA01C9">
        <w:rPr>
          <w:color w:val="auto"/>
        </w:rPr>
        <w:t xml:space="preserve"> käesoleva seaduse § 70</w:t>
      </w:r>
      <w:r w:rsidR="58DC86BC" w:rsidRPr="29DA01C9">
        <w:rPr>
          <w:color w:val="auto"/>
          <w:vertAlign w:val="superscript"/>
        </w:rPr>
        <w:t>1</w:t>
      </w:r>
      <w:r w:rsidR="58DC86BC" w:rsidRPr="29DA01C9">
        <w:rPr>
          <w:color w:val="auto"/>
        </w:rPr>
        <w:t xml:space="preserve"> lõikes 2 nimetatud</w:t>
      </w:r>
      <w:r w:rsidRPr="29DA01C9">
        <w:rPr>
          <w:color w:val="auto"/>
        </w:rPr>
        <w:t xml:space="preserve"> hüvitusmeetmeid, mis tagavad Natura 2000 võrgustiku üldise sidususe kaitse.</w:t>
      </w:r>
    </w:p>
    <w:p w14:paraId="0566A986" w14:textId="77777777" w:rsidR="00765C81" w:rsidRDefault="00765C81" w:rsidP="00BE3755">
      <w:pPr>
        <w:spacing w:after="0" w:line="240" w:lineRule="auto"/>
        <w:ind w:left="-5" w:right="51"/>
        <w:rPr>
          <w:color w:val="auto"/>
          <w:szCs w:val="24"/>
        </w:rPr>
      </w:pPr>
    </w:p>
    <w:p w14:paraId="26B5DCA0" w14:textId="1BAE5E1B" w:rsidR="00F613F3" w:rsidRPr="00F613F3" w:rsidRDefault="3C9B6061" w:rsidP="00BE3755">
      <w:pPr>
        <w:spacing w:after="0" w:line="240" w:lineRule="auto"/>
        <w:ind w:left="-5" w:right="51"/>
        <w:rPr>
          <w:color w:val="auto"/>
        </w:rPr>
      </w:pPr>
      <w:r w:rsidRPr="1823700D">
        <w:rPr>
          <w:color w:val="auto"/>
        </w:rPr>
        <w:t>(</w:t>
      </w:r>
      <w:r w:rsidR="7E42118D" w:rsidRPr="1823700D">
        <w:rPr>
          <w:color w:val="auto"/>
        </w:rPr>
        <w:t>5</w:t>
      </w:r>
      <w:r w:rsidR="7E42118D" w:rsidRPr="00656C0C">
        <w:rPr>
          <w:color w:val="auto"/>
          <w:vertAlign w:val="superscript"/>
        </w:rPr>
        <w:t>2</w:t>
      </w:r>
      <w:r w:rsidRPr="1823700D">
        <w:rPr>
          <w:color w:val="auto"/>
        </w:rPr>
        <w:t>)</w:t>
      </w:r>
      <w:r w:rsidR="079D2274" w:rsidRPr="1823700D">
        <w:rPr>
          <w:color w:val="auto"/>
        </w:rPr>
        <w:t xml:space="preserve"> </w:t>
      </w:r>
      <w:r w:rsidR="081DC388" w:rsidRPr="1823700D">
        <w:rPr>
          <w:color w:val="auto"/>
        </w:rPr>
        <w:t xml:space="preserve">Kliimaministeerium teavitab käesoleva paragrahvi lõigetes 3 ja 5 rakendatud Natura erandist, selle põhjustest ja </w:t>
      </w:r>
      <w:r w:rsidR="572713C7" w:rsidRPr="1823700D">
        <w:rPr>
          <w:color w:val="auto"/>
        </w:rPr>
        <w:t>käesoleva seaduse § 70</w:t>
      </w:r>
      <w:r w:rsidR="572713C7" w:rsidRPr="1823700D">
        <w:rPr>
          <w:color w:val="auto"/>
          <w:vertAlign w:val="superscript"/>
        </w:rPr>
        <w:t>1</w:t>
      </w:r>
      <w:r w:rsidR="572713C7" w:rsidRPr="1823700D">
        <w:rPr>
          <w:color w:val="auto"/>
        </w:rPr>
        <w:t xml:space="preserve"> lõi</w:t>
      </w:r>
      <w:r w:rsidR="00DA6D5C">
        <w:rPr>
          <w:color w:val="auto"/>
        </w:rPr>
        <w:t xml:space="preserve">gete 1 ja </w:t>
      </w:r>
      <w:r w:rsidR="572713C7" w:rsidRPr="1823700D">
        <w:rPr>
          <w:color w:val="auto"/>
        </w:rPr>
        <w:t xml:space="preserve">2 </w:t>
      </w:r>
      <w:r w:rsidR="00DA6D5C">
        <w:rPr>
          <w:color w:val="auto"/>
        </w:rPr>
        <w:t xml:space="preserve">kohastest </w:t>
      </w:r>
      <w:r w:rsidR="081DC388" w:rsidRPr="1823700D">
        <w:rPr>
          <w:color w:val="auto"/>
        </w:rPr>
        <w:t xml:space="preserve">hüvitusmeetmetest </w:t>
      </w:r>
      <w:r w:rsidR="081DC388" w:rsidRPr="1823700D">
        <w:rPr>
          <w:color w:val="auto"/>
        </w:rPr>
        <w:lastRenderedPageBreak/>
        <w:t>Euroopa Komisjoni viivitamata pärast tegevuse lubamist või strateegilise planeerimisdokumendi kehtestamist.</w:t>
      </w:r>
    </w:p>
    <w:p w14:paraId="1760630E" w14:textId="77777777" w:rsidR="003B70F9" w:rsidRDefault="003B70F9" w:rsidP="00BE3755">
      <w:pPr>
        <w:spacing w:after="0" w:line="240" w:lineRule="auto"/>
        <w:ind w:left="-5" w:right="51"/>
        <w:rPr>
          <w:color w:val="auto"/>
          <w:szCs w:val="24"/>
        </w:rPr>
      </w:pPr>
    </w:p>
    <w:p w14:paraId="042DBFBD" w14:textId="768F59FD" w:rsidR="00F613F3" w:rsidRDefault="081DC388" w:rsidP="00BE3755">
      <w:pPr>
        <w:spacing w:after="0" w:line="240" w:lineRule="auto"/>
        <w:ind w:left="-5" w:right="51"/>
        <w:rPr>
          <w:color w:val="auto"/>
        </w:rPr>
      </w:pPr>
      <w:r w:rsidRPr="29DA01C9">
        <w:rPr>
          <w:color w:val="auto"/>
        </w:rPr>
        <w:t>(</w:t>
      </w:r>
      <w:r w:rsidR="7E42118D" w:rsidRPr="29DA01C9">
        <w:rPr>
          <w:color w:val="auto"/>
        </w:rPr>
        <w:t>5</w:t>
      </w:r>
      <w:r w:rsidR="7E42118D" w:rsidRPr="00656C0C">
        <w:rPr>
          <w:color w:val="auto"/>
          <w:vertAlign w:val="superscript"/>
        </w:rPr>
        <w:t>3</w:t>
      </w:r>
      <w:r w:rsidRPr="29DA01C9">
        <w:rPr>
          <w:color w:val="auto"/>
        </w:rPr>
        <w:t>) Käesoleva paragrahvi lõigetes 3 ja 5 sätestatud juhul ei või kavandatud tegevust, sealhulgas strateegilise planeerimisdokumendiga kavandatud tegevust, alustada enne</w:t>
      </w:r>
      <w:r w:rsidR="24B27663" w:rsidRPr="29DA01C9">
        <w:rPr>
          <w:color w:val="auto"/>
        </w:rPr>
        <w:t xml:space="preserve"> käesoleva seaduse §</w:t>
      </w:r>
      <w:r w:rsidR="002C4AFD">
        <w:rPr>
          <w:color w:val="auto"/>
        </w:rPr>
        <w:t> </w:t>
      </w:r>
      <w:r w:rsidR="24B27663" w:rsidRPr="29DA01C9">
        <w:rPr>
          <w:color w:val="auto"/>
        </w:rPr>
        <w:t>70</w:t>
      </w:r>
      <w:r w:rsidR="24B27663" w:rsidRPr="29DA01C9">
        <w:rPr>
          <w:color w:val="auto"/>
          <w:vertAlign w:val="superscript"/>
        </w:rPr>
        <w:t>1</w:t>
      </w:r>
      <w:r w:rsidR="24B27663" w:rsidRPr="29DA01C9">
        <w:rPr>
          <w:color w:val="auto"/>
        </w:rPr>
        <w:t xml:space="preserve"> lõikes 2 nimetatud</w:t>
      </w:r>
      <w:r w:rsidRPr="29DA01C9">
        <w:rPr>
          <w:color w:val="auto"/>
        </w:rPr>
        <w:t xml:space="preserve"> hüvitusmeetmete rakendamist.“;</w:t>
      </w:r>
    </w:p>
    <w:p w14:paraId="30AC8657" w14:textId="77777777" w:rsidR="008B215C" w:rsidRDefault="008B215C" w:rsidP="00BE3755">
      <w:pPr>
        <w:spacing w:after="0" w:line="240" w:lineRule="auto"/>
        <w:ind w:left="-5" w:right="51"/>
        <w:rPr>
          <w:color w:val="auto"/>
          <w:szCs w:val="24"/>
        </w:rPr>
      </w:pPr>
    </w:p>
    <w:p w14:paraId="43ED1496" w14:textId="747C3B5D" w:rsidR="008B215C" w:rsidRDefault="3A3815AC" w:rsidP="00BE3755">
      <w:pPr>
        <w:spacing w:after="0" w:line="240" w:lineRule="auto"/>
        <w:ind w:left="-15" w:right="51" w:firstLine="0"/>
        <w:rPr>
          <w:color w:val="auto"/>
        </w:rPr>
      </w:pPr>
      <w:r w:rsidRPr="1823700D">
        <w:rPr>
          <w:b/>
          <w:bCs/>
          <w:color w:val="auto"/>
        </w:rPr>
        <w:t>12</w:t>
      </w:r>
      <w:r w:rsidR="008B215C" w:rsidRPr="00656C0C">
        <w:rPr>
          <w:b/>
          <w:bCs/>
          <w:color w:val="auto"/>
        </w:rPr>
        <w:t>)</w:t>
      </w:r>
      <w:r w:rsidR="008B215C" w:rsidRPr="1823700D">
        <w:rPr>
          <w:color w:val="auto"/>
        </w:rPr>
        <w:t xml:space="preserve"> </w:t>
      </w:r>
      <w:r w:rsidR="002C4AFD">
        <w:rPr>
          <w:color w:val="auto"/>
        </w:rPr>
        <w:t>p</w:t>
      </w:r>
      <w:r w:rsidR="008B215C" w:rsidRPr="1823700D">
        <w:rPr>
          <w:color w:val="auto"/>
        </w:rPr>
        <w:t>aragrahvi 69</w:t>
      </w:r>
      <w:r w:rsidR="008B215C" w:rsidRPr="00656C0C">
        <w:rPr>
          <w:color w:val="auto"/>
          <w:vertAlign w:val="superscript"/>
        </w:rPr>
        <w:t>1</w:t>
      </w:r>
      <w:r w:rsidR="008B215C" w:rsidRPr="1823700D">
        <w:rPr>
          <w:color w:val="auto"/>
        </w:rPr>
        <w:t xml:space="preserve"> lõiked 6 ja 7 tunnistatakse kehtetuks</w:t>
      </w:r>
      <w:r w:rsidR="05CF88FE" w:rsidRPr="1823700D">
        <w:rPr>
          <w:color w:val="auto"/>
        </w:rPr>
        <w:t>;</w:t>
      </w:r>
    </w:p>
    <w:p w14:paraId="35FEF1F5" w14:textId="77777777" w:rsidR="00F613F3" w:rsidRDefault="00F613F3" w:rsidP="00BE3755">
      <w:pPr>
        <w:spacing w:after="0" w:line="240" w:lineRule="auto"/>
        <w:ind w:left="-5" w:right="51"/>
        <w:rPr>
          <w:color w:val="auto"/>
          <w:szCs w:val="24"/>
        </w:rPr>
      </w:pPr>
    </w:p>
    <w:p w14:paraId="443392CE" w14:textId="73653FB2" w:rsidR="00F613F3" w:rsidRDefault="54A24526" w:rsidP="00BE3755">
      <w:pPr>
        <w:spacing w:after="0" w:line="240" w:lineRule="auto"/>
        <w:ind w:left="-5" w:right="51"/>
        <w:rPr>
          <w:color w:val="auto"/>
        </w:rPr>
      </w:pPr>
      <w:r w:rsidRPr="73910B8F">
        <w:rPr>
          <w:b/>
          <w:bCs/>
          <w:color w:val="auto"/>
        </w:rPr>
        <w:t>13</w:t>
      </w:r>
      <w:r w:rsidR="00F613F3" w:rsidRPr="73910B8F">
        <w:rPr>
          <w:b/>
          <w:bCs/>
          <w:color w:val="auto"/>
        </w:rPr>
        <w:t>)</w:t>
      </w:r>
      <w:r w:rsidR="00F613F3" w:rsidRPr="73910B8F">
        <w:rPr>
          <w:color w:val="auto"/>
        </w:rPr>
        <w:t xml:space="preserve"> paragrahvi 69</w:t>
      </w:r>
      <w:r w:rsidR="00F613F3" w:rsidRPr="73910B8F">
        <w:rPr>
          <w:color w:val="auto"/>
          <w:vertAlign w:val="superscript"/>
        </w:rPr>
        <w:t>1</w:t>
      </w:r>
      <w:r w:rsidR="00F613F3" w:rsidRPr="73910B8F">
        <w:rPr>
          <w:color w:val="auto"/>
        </w:rPr>
        <w:t xml:space="preserve"> lõige 8</w:t>
      </w:r>
      <w:r w:rsidR="008A1707" w:rsidRPr="73910B8F">
        <w:rPr>
          <w:color w:val="auto"/>
        </w:rPr>
        <w:t xml:space="preserve"> muudetakse ja sõnastatakse järgmiselt:</w:t>
      </w:r>
    </w:p>
    <w:p w14:paraId="45CC72E5" w14:textId="5CFE53BF" w:rsidR="008A1707" w:rsidRDefault="008A1707" w:rsidP="00BE3755">
      <w:pPr>
        <w:spacing w:after="0" w:line="240" w:lineRule="auto"/>
        <w:ind w:left="-5" w:right="51"/>
        <w:rPr>
          <w:color w:val="auto"/>
        </w:rPr>
      </w:pPr>
      <w:r w:rsidRPr="10B0E90C">
        <w:rPr>
          <w:color w:val="auto"/>
        </w:rPr>
        <w:t>„(8) Natura</w:t>
      </w:r>
      <w:r w:rsidRPr="008A1707">
        <w:rPr>
          <w:color w:val="D13438"/>
          <w:sz w:val="20"/>
          <w:szCs w:val="20"/>
          <w:shd w:val="clear" w:color="auto" w:fill="FFFFFF"/>
        </w:rPr>
        <w:t xml:space="preserve"> </w:t>
      </w:r>
      <w:r w:rsidRPr="10B0E90C">
        <w:rPr>
          <w:color w:val="auto"/>
        </w:rPr>
        <w:t>hindamisel pikeneb kavandatavaks tegevuseks vajaliku loa või sellise tegevuse aluseks oleva muu dokumendi menetlus</w:t>
      </w:r>
      <w:r w:rsidRPr="008A1707">
        <w:rPr>
          <w:color w:val="D13438"/>
          <w:sz w:val="20"/>
          <w:szCs w:val="20"/>
          <w:shd w:val="clear" w:color="auto" w:fill="FFFFFF"/>
        </w:rPr>
        <w:t xml:space="preserve"> </w:t>
      </w:r>
      <w:r w:rsidR="007C00D8" w:rsidRPr="007C00D8">
        <w:rPr>
          <w:color w:val="auto"/>
        </w:rPr>
        <w:t>Natura eelhinnangu</w:t>
      </w:r>
      <w:r w:rsidR="007C00D8">
        <w:rPr>
          <w:color w:val="auto"/>
        </w:rPr>
        <w:t xml:space="preserve"> andmise</w:t>
      </w:r>
      <w:r w:rsidR="007C00D8" w:rsidRPr="007C00D8">
        <w:rPr>
          <w:color w:val="auto"/>
        </w:rPr>
        <w:t xml:space="preserve"> või </w:t>
      </w:r>
      <w:bookmarkStart w:id="57" w:name="_Hlk153431978"/>
      <w:r w:rsidR="00FD565D">
        <w:rPr>
          <w:color w:val="auto"/>
        </w:rPr>
        <w:t xml:space="preserve">käesoleva seaduse </w:t>
      </w:r>
      <w:r w:rsidR="007C00D8" w:rsidRPr="007C00D8">
        <w:rPr>
          <w:color w:val="auto"/>
        </w:rPr>
        <w:t>§</w:t>
      </w:r>
      <w:r w:rsidR="002C4AFD">
        <w:rPr>
          <w:color w:val="auto"/>
        </w:rPr>
        <w:t> </w:t>
      </w:r>
      <w:r w:rsidR="007C00D8" w:rsidRPr="007C00D8">
        <w:rPr>
          <w:color w:val="auto"/>
        </w:rPr>
        <w:t>69</w:t>
      </w:r>
      <w:r w:rsidR="007C00D8" w:rsidRPr="007C00D8">
        <w:rPr>
          <w:color w:val="auto"/>
          <w:vertAlign w:val="superscript"/>
        </w:rPr>
        <w:t>3</w:t>
      </w:r>
      <w:r w:rsidR="007C00D8" w:rsidRPr="007C00D8">
        <w:rPr>
          <w:color w:val="auto"/>
        </w:rPr>
        <w:t xml:space="preserve"> lõikes 4 nimetatud eelhinnangu andmata jätmise</w:t>
      </w:r>
      <w:bookmarkEnd w:id="57"/>
      <w:r w:rsidR="007C00D8" w:rsidRPr="007C00D8">
        <w:rPr>
          <w:color w:val="auto"/>
        </w:rPr>
        <w:t>, Natura asjakohase hindamise või Natura erandi tegemise menetluse korral menetlusele kuluva aja võrra</w:t>
      </w:r>
      <w:r w:rsidRPr="10B0E90C">
        <w:rPr>
          <w:color w:val="auto"/>
        </w:rPr>
        <w:t>.“;</w:t>
      </w:r>
    </w:p>
    <w:p w14:paraId="74733FA4" w14:textId="77777777" w:rsidR="001E077A" w:rsidRDefault="001E077A" w:rsidP="00BE3755">
      <w:pPr>
        <w:spacing w:after="0" w:line="240" w:lineRule="auto"/>
        <w:ind w:left="-5" w:right="51"/>
        <w:rPr>
          <w:color w:val="auto"/>
        </w:rPr>
      </w:pPr>
    </w:p>
    <w:p w14:paraId="21EA44A6" w14:textId="595B4BB0" w:rsidR="008A1707" w:rsidRDefault="00CA21B1" w:rsidP="00BE3755">
      <w:pPr>
        <w:spacing w:after="0" w:line="240" w:lineRule="auto"/>
        <w:ind w:left="-5" w:right="51"/>
        <w:rPr>
          <w:color w:val="auto"/>
        </w:rPr>
      </w:pPr>
      <w:r w:rsidRPr="73910B8F">
        <w:rPr>
          <w:b/>
          <w:bCs/>
          <w:color w:val="auto"/>
        </w:rPr>
        <w:t>1</w:t>
      </w:r>
      <w:r w:rsidR="07DD8BF5" w:rsidRPr="73910B8F">
        <w:rPr>
          <w:b/>
          <w:bCs/>
          <w:color w:val="auto"/>
        </w:rPr>
        <w:t>4</w:t>
      </w:r>
      <w:r w:rsidR="008A1707" w:rsidRPr="73910B8F">
        <w:rPr>
          <w:b/>
          <w:bCs/>
          <w:color w:val="auto"/>
        </w:rPr>
        <w:t>)</w:t>
      </w:r>
      <w:r w:rsidR="008A1707" w:rsidRPr="73910B8F">
        <w:rPr>
          <w:color w:val="auto"/>
        </w:rPr>
        <w:t xml:space="preserve"> paragrahvi 69</w:t>
      </w:r>
      <w:r w:rsidR="008A1707" w:rsidRPr="73910B8F">
        <w:rPr>
          <w:color w:val="auto"/>
          <w:vertAlign w:val="superscript"/>
        </w:rPr>
        <w:t>2</w:t>
      </w:r>
      <w:r w:rsidR="008A1707" w:rsidRPr="73910B8F">
        <w:rPr>
          <w:color w:val="auto"/>
        </w:rPr>
        <w:t xml:space="preserve"> lõikes 2 asendatakse sõnad „vajaduse puudumine on ilmselge“ </w:t>
      </w:r>
      <w:r w:rsidR="006B6CD5">
        <w:rPr>
          <w:color w:val="auto"/>
        </w:rPr>
        <w:t>sõnadega</w:t>
      </w:r>
      <w:r w:rsidR="006B6CD5" w:rsidRPr="73910B8F">
        <w:rPr>
          <w:color w:val="auto"/>
        </w:rPr>
        <w:t xml:space="preserve"> </w:t>
      </w:r>
      <w:r w:rsidR="008A1707" w:rsidRPr="73910B8F">
        <w:rPr>
          <w:color w:val="auto"/>
        </w:rPr>
        <w:t>„</w:t>
      </w:r>
      <w:bookmarkStart w:id="58" w:name="_Hlk149378773"/>
      <w:r w:rsidR="008A1707" w:rsidRPr="73910B8F">
        <w:rPr>
          <w:color w:val="auto"/>
        </w:rPr>
        <w:t>mõju Natura 2000 võrgustiku alale on objektiivsete asjaolude tõttu ilmselgelt välistatud</w:t>
      </w:r>
      <w:bookmarkEnd w:id="58"/>
      <w:r w:rsidR="008A1707" w:rsidRPr="73910B8F">
        <w:rPr>
          <w:color w:val="auto"/>
        </w:rPr>
        <w:t>“;</w:t>
      </w:r>
    </w:p>
    <w:p w14:paraId="6AE0B29A" w14:textId="77777777" w:rsidR="008A1707" w:rsidRPr="00973822" w:rsidRDefault="008A1707" w:rsidP="00BE3755">
      <w:pPr>
        <w:spacing w:after="0" w:line="240" w:lineRule="auto"/>
        <w:ind w:left="-5" w:right="51"/>
        <w:rPr>
          <w:color w:val="auto"/>
          <w:szCs w:val="24"/>
        </w:rPr>
      </w:pPr>
    </w:p>
    <w:p w14:paraId="7072DBB0" w14:textId="4AD7CD26" w:rsidR="0095083C" w:rsidRDefault="00F720FA" w:rsidP="00BE3755">
      <w:pPr>
        <w:spacing w:after="0" w:line="240" w:lineRule="auto"/>
        <w:ind w:left="-5" w:right="51"/>
        <w:rPr>
          <w:color w:val="auto"/>
        </w:rPr>
      </w:pPr>
      <w:r w:rsidRPr="73910B8F">
        <w:rPr>
          <w:b/>
          <w:bCs/>
          <w:color w:val="auto"/>
        </w:rPr>
        <w:t>1</w:t>
      </w:r>
      <w:r w:rsidR="4E9CA86D" w:rsidRPr="73910B8F">
        <w:rPr>
          <w:b/>
          <w:bCs/>
          <w:color w:val="auto"/>
        </w:rPr>
        <w:t>5</w:t>
      </w:r>
      <w:r w:rsidR="008A1707" w:rsidRPr="73910B8F">
        <w:rPr>
          <w:b/>
          <w:bCs/>
          <w:color w:val="auto"/>
        </w:rPr>
        <w:t xml:space="preserve">) </w:t>
      </w:r>
      <w:r w:rsidR="00A55F7A" w:rsidRPr="73910B8F">
        <w:rPr>
          <w:color w:val="auto"/>
        </w:rPr>
        <w:t>paragrahvi 69</w:t>
      </w:r>
      <w:r w:rsidR="00A55F7A" w:rsidRPr="73910B8F">
        <w:rPr>
          <w:color w:val="auto"/>
          <w:vertAlign w:val="superscript"/>
        </w:rPr>
        <w:t>3</w:t>
      </w:r>
      <w:r w:rsidR="00A55F7A" w:rsidRPr="73910B8F">
        <w:rPr>
          <w:color w:val="auto"/>
        </w:rPr>
        <w:t xml:space="preserve"> lõiget 2 täiendatakse pärast sõna „arvestada“</w:t>
      </w:r>
      <w:r w:rsidR="00C3754E" w:rsidRPr="73910B8F">
        <w:rPr>
          <w:color w:val="auto"/>
        </w:rPr>
        <w:t xml:space="preserve"> </w:t>
      </w:r>
      <w:r w:rsidR="006B6CD5">
        <w:rPr>
          <w:color w:val="auto"/>
        </w:rPr>
        <w:t>sõnade</w:t>
      </w:r>
      <w:r w:rsidR="002C4AFD">
        <w:rPr>
          <w:color w:val="auto"/>
        </w:rPr>
        <w:t>ga</w:t>
      </w:r>
      <w:r w:rsidR="00A55F7A" w:rsidRPr="73910B8F">
        <w:rPr>
          <w:color w:val="auto"/>
        </w:rPr>
        <w:t xml:space="preserve"> „käesoleva seaduse § 69</w:t>
      </w:r>
      <w:r w:rsidR="004F6A3A" w:rsidRPr="73910B8F">
        <w:rPr>
          <w:color w:val="auto"/>
          <w:vertAlign w:val="superscript"/>
        </w:rPr>
        <w:t>10</w:t>
      </w:r>
      <w:r w:rsidR="00A55F7A" w:rsidRPr="73910B8F">
        <w:rPr>
          <w:color w:val="auto"/>
        </w:rPr>
        <w:t xml:space="preserve"> lõikes </w:t>
      </w:r>
      <w:r w:rsidR="004F6A3A" w:rsidRPr="73910B8F">
        <w:rPr>
          <w:color w:val="auto"/>
        </w:rPr>
        <w:t xml:space="preserve">1 </w:t>
      </w:r>
      <w:r w:rsidR="00A55F7A" w:rsidRPr="73910B8F">
        <w:rPr>
          <w:color w:val="auto"/>
        </w:rPr>
        <w:t>nimetatud“;</w:t>
      </w:r>
    </w:p>
    <w:p w14:paraId="3A5DF0F2" w14:textId="02D9B022" w:rsidR="2909D35F" w:rsidRDefault="2909D35F" w:rsidP="00BE3755">
      <w:pPr>
        <w:spacing w:after="0" w:line="240" w:lineRule="auto"/>
        <w:ind w:left="-5" w:right="51"/>
        <w:rPr>
          <w:color w:val="auto"/>
        </w:rPr>
      </w:pPr>
    </w:p>
    <w:p w14:paraId="4CFF0A8D" w14:textId="4D38E5C0" w:rsidR="30C2B7E2" w:rsidRDefault="30C2B7E2" w:rsidP="00BE3755">
      <w:pPr>
        <w:spacing w:after="0" w:line="240" w:lineRule="auto"/>
        <w:ind w:left="-5" w:right="51"/>
        <w:rPr>
          <w:color w:val="auto"/>
        </w:rPr>
      </w:pPr>
      <w:r w:rsidRPr="00656C0C">
        <w:rPr>
          <w:b/>
          <w:bCs/>
          <w:color w:val="auto"/>
        </w:rPr>
        <w:t>1</w:t>
      </w:r>
      <w:r w:rsidR="3C89CC7E" w:rsidRPr="73910B8F">
        <w:rPr>
          <w:b/>
          <w:bCs/>
          <w:color w:val="auto"/>
        </w:rPr>
        <w:t>6</w:t>
      </w:r>
      <w:r w:rsidRPr="00656C0C">
        <w:rPr>
          <w:b/>
          <w:bCs/>
          <w:color w:val="auto"/>
        </w:rPr>
        <w:t>)</w:t>
      </w:r>
      <w:r w:rsidRPr="73910B8F">
        <w:rPr>
          <w:b/>
          <w:bCs/>
          <w:color w:val="auto"/>
        </w:rPr>
        <w:t xml:space="preserve"> </w:t>
      </w:r>
      <w:r w:rsidRPr="00656C0C">
        <w:rPr>
          <w:color w:val="auto"/>
        </w:rPr>
        <w:t>paragrahvi 69</w:t>
      </w:r>
      <w:r w:rsidRPr="00656C0C">
        <w:rPr>
          <w:color w:val="auto"/>
          <w:vertAlign w:val="superscript"/>
        </w:rPr>
        <w:t>3</w:t>
      </w:r>
      <w:r w:rsidRPr="00656C0C">
        <w:rPr>
          <w:color w:val="auto"/>
        </w:rPr>
        <w:t xml:space="preserve"> täiendatakse lõikega 5</w:t>
      </w:r>
      <w:r w:rsidRPr="00656C0C">
        <w:rPr>
          <w:color w:val="auto"/>
          <w:vertAlign w:val="superscript"/>
        </w:rPr>
        <w:t>1</w:t>
      </w:r>
      <w:r w:rsidRPr="00656C0C">
        <w:rPr>
          <w:color w:val="auto"/>
        </w:rPr>
        <w:t xml:space="preserve"> järgmises sõnastuses</w:t>
      </w:r>
      <w:r w:rsidR="585B0DCF" w:rsidRPr="73910B8F">
        <w:rPr>
          <w:color w:val="auto"/>
        </w:rPr>
        <w:t>:</w:t>
      </w:r>
    </w:p>
    <w:p w14:paraId="52F492AA" w14:textId="5484071F" w:rsidR="585B0DCF" w:rsidRPr="001209CB" w:rsidRDefault="585B0DCF" w:rsidP="00BE3755">
      <w:pPr>
        <w:spacing w:after="0" w:line="240" w:lineRule="auto"/>
        <w:ind w:left="-5" w:right="51"/>
        <w:rPr>
          <w:color w:val="000000" w:themeColor="text1"/>
          <w:szCs w:val="24"/>
        </w:rPr>
      </w:pPr>
      <w:r w:rsidRPr="00116957">
        <w:rPr>
          <w:color w:val="auto"/>
          <w:szCs w:val="24"/>
        </w:rPr>
        <w:t>„</w:t>
      </w:r>
      <w:r w:rsidRPr="001209CB">
        <w:rPr>
          <w:color w:val="000000" w:themeColor="text1"/>
          <w:szCs w:val="24"/>
        </w:rPr>
        <w:t>(5</w:t>
      </w:r>
      <w:r w:rsidRPr="001209CB">
        <w:rPr>
          <w:color w:val="000000" w:themeColor="text1"/>
          <w:szCs w:val="24"/>
          <w:vertAlign w:val="superscript"/>
        </w:rPr>
        <w:t>1</w:t>
      </w:r>
      <w:r w:rsidRPr="001209CB">
        <w:rPr>
          <w:color w:val="000000" w:themeColor="text1"/>
          <w:szCs w:val="24"/>
        </w:rPr>
        <w:t>) Keskkonnaamet kooskõlastab eelhinnangu või eelhinnangu andmata jätmise või jätab selle kooskõlastamata 21 päeva jooksul. Kooskõlastamise tähtaega võib põhjendatud juhul pikendada, määrates uue tähtaja.</w:t>
      </w:r>
      <w:r w:rsidR="002C4AFD" w:rsidRPr="001209CB">
        <w:rPr>
          <w:color w:val="000000" w:themeColor="text1"/>
          <w:szCs w:val="24"/>
        </w:rPr>
        <w:t>“</w:t>
      </w:r>
      <w:r w:rsidR="553DB38A" w:rsidRPr="001209CB">
        <w:rPr>
          <w:color w:val="000000" w:themeColor="text1"/>
          <w:szCs w:val="24"/>
        </w:rPr>
        <w:t>;</w:t>
      </w:r>
    </w:p>
    <w:p w14:paraId="2ECA32EB" w14:textId="77777777" w:rsidR="00A55F7A" w:rsidRPr="00A55F7A" w:rsidRDefault="00A55F7A" w:rsidP="00BE3755">
      <w:pPr>
        <w:spacing w:after="0" w:line="240" w:lineRule="auto"/>
        <w:ind w:left="-5" w:right="51"/>
        <w:rPr>
          <w:color w:val="auto"/>
          <w:szCs w:val="24"/>
        </w:rPr>
      </w:pPr>
    </w:p>
    <w:p w14:paraId="6A1056C2" w14:textId="09DA86E1" w:rsidR="008A1707" w:rsidRDefault="5D1E8887" w:rsidP="00BE3755">
      <w:pPr>
        <w:spacing w:after="0" w:line="240" w:lineRule="auto"/>
        <w:ind w:left="-5" w:right="51"/>
        <w:rPr>
          <w:color w:val="auto"/>
        </w:rPr>
      </w:pPr>
      <w:r w:rsidRPr="73910B8F">
        <w:rPr>
          <w:b/>
          <w:bCs/>
          <w:color w:val="auto"/>
        </w:rPr>
        <w:t>17</w:t>
      </w:r>
      <w:r w:rsidR="00A55F7A" w:rsidRPr="73910B8F">
        <w:rPr>
          <w:b/>
          <w:bCs/>
          <w:color w:val="auto"/>
        </w:rPr>
        <w:t>)</w:t>
      </w:r>
      <w:r w:rsidR="00A55F7A" w:rsidRPr="73910B8F">
        <w:rPr>
          <w:color w:val="auto"/>
        </w:rPr>
        <w:t xml:space="preserve"> paragrahvi 69</w:t>
      </w:r>
      <w:r w:rsidR="00A55F7A" w:rsidRPr="73910B8F">
        <w:rPr>
          <w:color w:val="auto"/>
          <w:vertAlign w:val="superscript"/>
        </w:rPr>
        <w:t>3</w:t>
      </w:r>
      <w:r w:rsidR="00A55F7A" w:rsidRPr="73910B8F">
        <w:rPr>
          <w:color w:val="auto"/>
        </w:rPr>
        <w:t xml:space="preserve"> täiendatakse lõikega 6 järgmises sõnastuses:</w:t>
      </w:r>
    </w:p>
    <w:p w14:paraId="2BE3B3B1" w14:textId="0D75C4C7" w:rsidR="00A55F7A" w:rsidRDefault="00A55F7A" w:rsidP="00BE3755">
      <w:pPr>
        <w:spacing w:after="0" w:line="240" w:lineRule="auto"/>
        <w:ind w:left="-5" w:right="51"/>
        <w:rPr>
          <w:color w:val="auto"/>
        </w:rPr>
      </w:pPr>
      <w:r w:rsidRPr="12512EE3">
        <w:rPr>
          <w:color w:val="auto"/>
        </w:rPr>
        <w:t>„(6) Eelhinnang, mille kohaselt ei ole Natura asjakohane hindamine vajalik</w:t>
      </w:r>
      <w:r w:rsidR="002C4AFD">
        <w:rPr>
          <w:color w:val="auto"/>
        </w:rPr>
        <w:t>,</w:t>
      </w:r>
      <w:r w:rsidR="003F0907" w:rsidRPr="12512EE3">
        <w:rPr>
          <w:color w:val="auto"/>
        </w:rPr>
        <w:t xml:space="preserve"> või</w:t>
      </w:r>
      <w:r w:rsidRPr="12512EE3">
        <w:rPr>
          <w:color w:val="auto"/>
        </w:rPr>
        <w:t xml:space="preserve"> </w:t>
      </w:r>
      <w:r w:rsidR="43DE67C9" w:rsidRPr="12512EE3">
        <w:rPr>
          <w:color w:val="auto"/>
        </w:rPr>
        <w:t>põhjendus, miks eelhinnang</w:t>
      </w:r>
      <w:r w:rsidR="003F0907" w:rsidRPr="12512EE3">
        <w:rPr>
          <w:color w:val="auto"/>
        </w:rPr>
        <w:t xml:space="preserve"> on jäetud </w:t>
      </w:r>
      <w:r w:rsidRPr="12512EE3">
        <w:rPr>
          <w:color w:val="auto"/>
        </w:rPr>
        <w:t xml:space="preserve">käesoleva paragrahvi lõikes 4 nimetatud </w:t>
      </w:r>
      <w:r w:rsidR="003F0907" w:rsidRPr="12512EE3">
        <w:rPr>
          <w:color w:val="auto"/>
        </w:rPr>
        <w:t xml:space="preserve">juhul </w:t>
      </w:r>
      <w:r w:rsidRPr="12512EE3">
        <w:rPr>
          <w:color w:val="auto"/>
        </w:rPr>
        <w:t>andmata</w:t>
      </w:r>
      <w:r w:rsidR="003F0907" w:rsidRPr="12512EE3">
        <w:rPr>
          <w:color w:val="auto"/>
        </w:rPr>
        <w:t>,</w:t>
      </w:r>
      <w:r w:rsidR="003F0907" w:rsidRPr="12512EE3">
        <w:rPr>
          <w:color w:val="881798"/>
          <w:shd w:val="clear" w:color="auto" w:fill="FFFFFF"/>
        </w:rPr>
        <w:t xml:space="preserve"> </w:t>
      </w:r>
      <w:r w:rsidR="003F0907" w:rsidRPr="12512EE3">
        <w:rPr>
          <w:color w:val="auto"/>
          <w:shd w:val="clear" w:color="auto" w:fill="FFFFFF"/>
        </w:rPr>
        <w:t xml:space="preserve">avalikustatakse </w:t>
      </w:r>
      <w:r w:rsidR="003F0907" w:rsidRPr="12512EE3">
        <w:rPr>
          <w:color w:val="auto"/>
        </w:rPr>
        <w:t xml:space="preserve">koos tegevust lubava dokumendi </w:t>
      </w:r>
      <w:r w:rsidR="1DE50B15" w:rsidRPr="12512EE3">
        <w:rPr>
          <w:color w:val="auto"/>
        </w:rPr>
        <w:t xml:space="preserve">eelnõu </w:t>
      </w:r>
      <w:r w:rsidR="003F0907" w:rsidRPr="12512EE3">
        <w:rPr>
          <w:color w:val="auto"/>
        </w:rPr>
        <w:t xml:space="preserve">või strateegilise planeerimisdokumendi </w:t>
      </w:r>
      <w:r w:rsidR="78AE7E3E" w:rsidRPr="12512EE3">
        <w:rPr>
          <w:color w:val="auto"/>
        </w:rPr>
        <w:t xml:space="preserve">algatamise </w:t>
      </w:r>
      <w:r w:rsidR="003F0907" w:rsidRPr="12512EE3">
        <w:rPr>
          <w:color w:val="auto"/>
        </w:rPr>
        <w:t>otsuse eelnõuga käesoleva seaduse §-s 69</w:t>
      </w:r>
      <w:r w:rsidR="003F0907" w:rsidRPr="12512EE3">
        <w:rPr>
          <w:color w:val="auto"/>
          <w:vertAlign w:val="superscript"/>
        </w:rPr>
        <w:t xml:space="preserve">8 </w:t>
      </w:r>
      <w:r w:rsidR="003F0907" w:rsidRPr="12512EE3">
        <w:rPr>
          <w:color w:val="auto"/>
        </w:rPr>
        <w:t>sätestatud korras. Avaliku väljapaneku tähtaeg on vähemalt 14 päeva</w:t>
      </w:r>
      <w:r w:rsidR="002C4AFD">
        <w:rPr>
          <w:color w:val="auto"/>
        </w:rPr>
        <w:t>,</w:t>
      </w:r>
      <w:r w:rsidR="00B516B3">
        <w:rPr>
          <w:color w:val="auto"/>
        </w:rPr>
        <w:t xml:space="preserve"> </w:t>
      </w:r>
      <w:r w:rsidR="00B516B3" w:rsidRPr="00A43B94">
        <w:rPr>
          <w:color w:val="auto"/>
        </w:rPr>
        <w:t>kui seadus ei sätesta teisiti</w:t>
      </w:r>
      <w:r w:rsidR="003F0907" w:rsidRPr="12512EE3">
        <w:rPr>
          <w:color w:val="auto"/>
        </w:rPr>
        <w:t>.</w:t>
      </w:r>
      <w:r w:rsidR="00A647B2" w:rsidRPr="12512EE3">
        <w:rPr>
          <w:color w:val="auto"/>
        </w:rPr>
        <w:t>“;</w:t>
      </w:r>
    </w:p>
    <w:p w14:paraId="0C0C7B80" w14:textId="77777777" w:rsidR="00A647B2" w:rsidRDefault="00A647B2" w:rsidP="00BE3755">
      <w:pPr>
        <w:spacing w:after="0" w:line="240" w:lineRule="auto"/>
        <w:ind w:left="-5" w:right="51"/>
        <w:rPr>
          <w:color w:val="auto"/>
          <w:szCs w:val="24"/>
        </w:rPr>
      </w:pPr>
    </w:p>
    <w:p w14:paraId="211F2BA2" w14:textId="1F752654" w:rsidR="00A647B2" w:rsidRDefault="00F720FA" w:rsidP="00BE3755">
      <w:pPr>
        <w:spacing w:after="0" w:line="240" w:lineRule="auto"/>
        <w:ind w:left="-5" w:right="51"/>
        <w:rPr>
          <w:color w:val="auto"/>
        </w:rPr>
      </w:pPr>
      <w:r w:rsidRPr="73910B8F">
        <w:rPr>
          <w:b/>
          <w:bCs/>
          <w:color w:val="auto"/>
        </w:rPr>
        <w:t>1</w:t>
      </w:r>
      <w:r w:rsidR="2223CC95" w:rsidRPr="73910B8F">
        <w:rPr>
          <w:b/>
          <w:bCs/>
          <w:color w:val="auto"/>
        </w:rPr>
        <w:t>8</w:t>
      </w:r>
      <w:r w:rsidR="00A647B2" w:rsidRPr="73910B8F">
        <w:rPr>
          <w:b/>
          <w:bCs/>
          <w:color w:val="auto"/>
        </w:rPr>
        <w:t>)</w:t>
      </w:r>
      <w:r w:rsidR="00A647B2" w:rsidRPr="73910B8F">
        <w:rPr>
          <w:color w:val="auto"/>
        </w:rPr>
        <w:t xml:space="preserve"> paragrahvi 69</w:t>
      </w:r>
      <w:r w:rsidR="00A647B2" w:rsidRPr="73910B8F">
        <w:rPr>
          <w:color w:val="auto"/>
          <w:vertAlign w:val="superscript"/>
        </w:rPr>
        <w:t>4</w:t>
      </w:r>
      <w:r w:rsidR="00A647B2" w:rsidRPr="73910B8F">
        <w:rPr>
          <w:color w:val="auto"/>
        </w:rPr>
        <w:t xml:space="preserve"> lõike 3 punkt 2 muudetakse ja sõnastatakse järgmiselt:</w:t>
      </w:r>
    </w:p>
    <w:p w14:paraId="384AC5F3" w14:textId="18312C93" w:rsidR="00A647B2" w:rsidRDefault="00A647B2" w:rsidP="00BE3755">
      <w:pPr>
        <w:spacing w:after="0" w:line="240" w:lineRule="auto"/>
        <w:ind w:left="-5" w:right="51"/>
        <w:rPr>
          <w:color w:val="auto"/>
        </w:rPr>
      </w:pPr>
      <w:r w:rsidRPr="0B30782C">
        <w:rPr>
          <w:color w:val="auto"/>
        </w:rPr>
        <w:t>„2) nõuded eriteadmistega isikule, kes koostab hindamisaruande, võttes asjakohasel juhul arvesse kavandatavast tegevusest või strateegilise planeerimisdokumendi kehtestamisest huvitatud isiku ettepanekut;“;</w:t>
      </w:r>
    </w:p>
    <w:p w14:paraId="73F16628" w14:textId="77777777" w:rsidR="00A647B2" w:rsidRDefault="00A647B2" w:rsidP="00BE3755">
      <w:pPr>
        <w:spacing w:after="0" w:line="240" w:lineRule="auto"/>
        <w:ind w:left="-5" w:right="51"/>
        <w:rPr>
          <w:color w:val="auto"/>
          <w:szCs w:val="24"/>
        </w:rPr>
      </w:pPr>
    </w:p>
    <w:p w14:paraId="1B97D11F" w14:textId="5E663F2C" w:rsidR="00A647B2" w:rsidRDefault="00F720FA" w:rsidP="00BE3755">
      <w:pPr>
        <w:spacing w:after="0" w:line="240" w:lineRule="auto"/>
        <w:ind w:left="-5" w:right="51"/>
        <w:rPr>
          <w:color w:val="auto"/>
        </w:rPr>
      </w:pPr>
      <w:r w:rsidRPr="73910B8F">
        <w:rPr>
          <w:b/>
          <w:bCs/>
          <w:color w:val="auto"/>
        </w:rPr>
        <w:t>1</w:t>
      </w:r>
      <w:r w:rsidR="3FF0C11E" w:rsidRPr="73910B8F">
        <w:rPr>
          <w:b/>
          <w:bCs/>
          <w:color w:val="auto"/>
        </w:rPr>
        <w:t>9</w:t>
      </w:r>
      <w:r w:rsidR="00A647B2" w:rsidRPr="73910B8F">
        <w:rPr>
          <w:b/>
          <w:bCs/>
          <w:color w:val="auto"/>
        </w:rPr>
        <w:t>)</w:t>
      </w:r>
      <w:r w:rsidR="00A647B2" w:rsidRPr="73910B8F">
        <w:rPr>
          <w:color w:val="auto"/>
        </w:rPr>
        <w:t xml:space="preserve"> paragrahvi 69</w:t>
      </w:r>
      <w:r w:rsidR="00A647B2" w:rsidRPr="73910B8F">
        <w:rPr>
          <w:color w:val="auto"/>
          <w:vertAlign w:val="superscript"/>
        </w:rPr>
        <w:t>4</w:t>
      </w:r>
      <w:r w:rsidR="00A647B2" w:rsidRPr="73910B8F">
        <w:rPr>
          <w:color w:val="auto"/>
        </w:rPr>
        <w:t xml:space="preserve"> täiendatakse lõigetega 5 ja 6 järgmises sõnastuses:</w:t>
      </w:r>
    </w:p>
    <w:p w14:paraId="01A3BF92" w14:textId="221B52D0" w:rsidR="00A647B2" w:rsidRDefault="00A647B2" w:rsidP="00BE3755">
      <w:pPr>
        <w:spacing w:after="0" w:line="240" w:lineRule="auto"/>
        <w:ind w:left="-5" w:right="51"/>
        <w:rPr>
          <w:color w:val="auto"/>
          <w:szCs w:val="24"/>
        </w:rPr>
      </w:pPr>
      <w:r>
        <w:rPr>
          <w:color w:val="auto"/>
          <w:szCs w:val="24"/>
        </w:rPr>
        <w:t xml:space="preserve">„(5) </w:t>
      </w:r>
      <w:r w:rsidRPr="00A647B2">
        <w:rPr>
          <w:color w:val="auto"/>
          <w:szCs w:val="24"/>
        </w:rPr>
        <w:t>Natura asjakohase hindamise algatamise otsuse eelnõu avalikustatakse käesoleva seaduse §</w:t>
      </w:r>
      <w:r w:rsidR="00B465B8">
        <w:rPr>
          <w:color w:val="auto"/>
          <w:szCs w:val="24"/>
        </w:rPr>
        <w:t>-s</w:t>
      </w:r>
      <w:r w:rsidRPr="00A647B2">
        <w:rPr>
          <w:color w:val="auto"/>
          <w:szCs w:val="24"/>
        </w:rPr>
        <w:t xml:space="preserve"> 69</w:t>
      </w:r>
      <w:r w:rsidRPr="00A647B2">
        <w:rPr>
          <w:color w:val="auto"/>
          <w:szCs w:val="24"/>
          <w:vertAlign w:val="superscript"/>
        </w:rPr>
        <w:t>8</w:t>
      </w:r>
      <w:r w:rsidRPr="00A647B2">
        <w:rPr>
          <w:color w:val="auto"/>
          <w:szCs w:val="24"/>
        </w:rPr>
        <w:t xml:space="preserve"> </w:t>
      </w:r>
      <w:r>
        <w:rPr>
          <w:color w:val="auto"/>
          <w:szCs w:val="24"/>
        </w:rPr>
        <w:t>sätestatud korras</w:t>
      </w:r>
      <w:r w:rsidRPr="00A647B2">
        <w:rPr>
          <w:color w:val="auto"/>
          <w:szCs w:val="24"/>
        </w:rPr>
        <w:t>. Avaliku väljapaneku tähtaeg on vähemalt 14 päeva.</w:t>
      </w:r>
    </w:p>
    <w:p w14:paraId="3632A0DF" w14:textId="3187CCAF" w:rsidR="00A647B2" w:rsidRPr="00A647B2" w:rsidRDefault="00A647B2" w:rsidP="00BE3755">
      <w:pPr>
        <w:spacing w:after="0" w:line="240" w:lineRule="auto"/>
        <w:ind w:left="-5" w:right="51"/>
        <w:rPr>
          <w:color w:val="auto"/>
          <w:szCs w:val="24"/>
        </w:rPr>
      </w:pPr>
    </w:p>
    <w:p w14:paraId="4F525C02" w14:textId="4A395CD0" w:rsidR="00A647B2" w:rsidRDefault="00A647B2" w:rsidP="00BE3755">
      <w:pPr>
        <w:spacing w:after="0" w:line="240" w:lineRule="auto"/>
        <w:ind w:left="-5" w:right="51"/>
        <w:rPr>
          <w:color w:val="auto"/>
        </w:rPr>
      </w:pPr>
      <w:r w:rsidRPr="1BFD1A19">
        <w:rPr>
          <w:color w:val="auto"/>
        </w:rPr>
        <w:t>(6) Otsustaja küsib Natura asjakohase hindamise algatamise eelnõu</w:t>
      </w:r>
      <w:r w:rsidR="007B39CF">
        <w:rPr>
          <w:color w:val="auto"/>
        </w:rPr>
        <w:t xml:space="preserve"> kohta</w:t>
      </w:r>
      <w:r w:rsidRPr="1BFD1A19">
        <w:rPr>
          <w:color w:val="auto"/>
        </w:rPr>
        <w:t xml:space="preserve"> arvamuse Keskkonnaametilt, kes esitab selle käesoleva paragrahvi lõike</w:t>
      </w:r>
      <w:r w:rsidR="003D4082">
        <w:rPr>
          <w:color w:val="auto"/>
        </w:rPr>
        <w:t>s</w:t>
      </w:r>
      <w:r w:rsidRPr="1BFD1A19">
        <w:rPr>
          <w:color w:val="auto"/>
        </w:rPr>
        <w:t xml:space="preserve"> </w:t>
      </w:r>
      <w:r w:rsidR="007A1D87" w:rsidRPr="1BFD1A19">
        <w:rPr>
          <w:color w:val="auto"/>
        </w:rPr>
        <w:t>5</w:t>
      </w:r>
      <w:r w:rsidR="00C13456" w:rsidRPr="1BFD1A19">
        <w:rPr>
          <w:color w:val="auto"/>
        </w:rPr>
        <w:t xml:space="preserve"> </w:t>
      </w:r>
      <w:r w:rsidRPr="1BFD1A19">
        <w:rPr>
          <w:color w:val="auto"/>
        </w:rPr>
        <w:t xml:space="preserve">sätestatud avaliku väljapaneku </w:t>
      </w:r>
      <w:r w:rsidR="00C13456" w:rsidRPr="1BFD1A19">
        <w:rPr>
          <w:color w:val="auto"/>
        </w:rPr>
        <w:t xml:space="preserve">tähtaja </w:t>
      </w:r>
      <w:r w:rsidRPr="1BFD1A19">
        <w:rPr>
          <w:color w:val="auto"/>
        </w:rPr>
        <w:t>jooksul.“;</w:t>
      </w:r>
    </w:p>
    <w:p w14:paraId="136BE78E" w14:textId="7FE3D372" w:rsidR="1BFD1A19" w:rsidRDefault="1BFD1A19" w:rsidP="00BE3755">
      <w:pPr>
        <w:spacing w:after="0" w:line="240" w:lineRule="auto"/>
        <w:ind w:left="-5" w:right="51"/>
        <w:rPr>
          <w:color w:val="auto"/>
        </w:rPr>
      </w:pPr>
    </w:p>
    <w:p w14:paraId="351956F5" w14:textId="5BE5C100" w:rsidR="26AD296C" w:rsidRDefault="7F717E83" w:rsidP="00BE3755">
      <w:pPr>
        <w:spacing w:after="0" w:line="240" w:lineRule="auto"/>
        <w:ind w:left="-5" w:right="51"/>
        <w:rPr>
          <w:color w:val="auto"/>
        </w:rPr>
      </w:pPr>
      <w:r w:rsidRPr="73910B8F">
        <w:rPr>
          <w:b/>
          <w:bCs/>
          <w:color w:val="auto"/>
        </w:rPr>
        <w:t>20</w:t>
      </w:r>
      <w:r w:rsidR="26AD296C" w:rsidRPr="00656C0C">
        <w:rPr>
          <w:b/>
          <w:bCs/>
          <w:color w:val="auto"/>
        </w:rPr>
        <w:t>)</w:t>
      </w:r>
      <w:r w:rsidR="26AD296C" w:rsidRPr="73910B8F">
        <w:rPr>
          <w:color w:val="auto"/>
        </w:rPr>
        <w:t xml:space="preserve"> paragrahvi 69</w:t>
      </w:r>
      <w:r w:rsidR="26AD296C" w:rsidRPr="00656C0C">
        <w:rPr>
          <w:color w:val="auto"/>
          <w:vertAlign w:val="superscript"/>
        </w:rPr>
        <w:t>5</w:t>
      </w:r>
      <w:r w:rsidR="26AD296C" w:rsidRPr="73910B8F">
        <w:rPr>
          <w:color w:val="auto"/>
        </w:rPr>
        <w:t xml:space="preserve"> lõige 1 muudetakse ja sõnastatakse</w:t>
      </w:r>
      <w:r w:rsidR="590913F7" w:rsidRPr="73910B8F">
        <w:rPr>
          <w:color w:val="auto"/>
        </w:rPr>
        <w:t xml:space="preserve"> järgmiselt:</w:t>
      </w:r>
    </w:p>
    <w:p w14:paraId="24C7E0F9" w14:textId="5F9F6897" w:rsidR="590913F7" w:rsidRPr="00656C0C" w:rsidRDefault="590913F7" w:rsidP="00BE3755">
      <w:pPr>
        <w:spacing w:after="0" w:line="240" w:lineRule="auto"/>
        <w:ind w:left="-5" w:right="51"/>
        <w:rPr>
          <w:color w:val="202020"/>
          <w:szCs w:val="24"/>
        </w:rPr>
      </w:pPr>
      <w:r w:rsidRPr="1823700D">
        <w:rPr>
          <w:color w:val="auto"/>
        </w:rPr>
        <w:t>„</w:t>
      </w:r>
      <w:r w:rsidRPr="00656C0C">
        <w:rPr>
          <w:color w:val="202020"/>
          <w:szCs w:val="24"/>
        </w:rPr>
        <w:t>(1) Ekspert käesoleva</w:t>
      </w:r>
      <w:r w:rsidR="463D64F2" w:rsidRPr="00656C0C">
        <w:rPr>
          <w:color w:val="202020"/>
          <w:szCs w:val="24"/>
        </w:rPr>
        <w:t xml:space="preserve"> jao </w:t>
      </w:r>
      <w:r w:rsidRPr="00656C0C">
        <w:rPr>
          <w:color w:val="202020"/>
          <w:szCs w:val="24"/>
        </w:rPr>
        <w:t>tähenduses on eriteadmistega isik, kellel on Natura 2000 võrgustiku ala kaitstava liigi või elupaigatüübi uurimisel või nendele avalduva mõju hindamisel vähemalt kolmeaasta</w:t>
      </w:r>
      <w:r w:rsidR="6022CF02" w:rsidRPr="00656C0C">
        <w:rPr>
          <w:color w:val="202020"/>
          <w:szCs w:val="24"/>
        </w:rPr>
        <w:t>n</w:t>
      </w:r>
      <w:r w:rsidRPr="00656C0C">
        <w:rPr>
          <w:color w:val="202020"/>
          <w:szCs w:val="24"/>
        </w:rPr>
        <w:t>e kogemus ning kes tunneb Natura hindamise põhimõtteid.</w:t>
      </w:r>
      <w:r w:rsidR="007B39CF">
        <w:rPr>
          <w:color w:val="202020"/>
          <w:szCs w:val="24"/>
        </w:rPr>
        <w:t>“</w:t>
      </w:r>
      <w:r w:rsidR="30F8217E" w:rsidRPr="1823700D">
        <w:rPr>
          <w:color w:val="202020"/>
          <w:szCs w:val="24"/>
        </w:rPr>
        <w:t>;</w:t>
      </w:r>
    </w:p>
    <w:p w14:paraId="7D6F2026" w14:textId="77777777" w:rsidR="0091559D" w:rsidRDefault="0091559D" w:rsidP="00BE3755">
      <w:pPr>
        <w:spacing w:after="0" w:line="240" w:lineRule="auto"/>
        <w:ind w:left="-5" w:right="51"/>
        <w:rPr>
          <w:color w:val="auto"/>
          <w:szCs w:val="24"/>
        </w:rPr>
      </w:pPr>
    </w:p>
    <w:p w14:paraId="1CAE394A" w14:textId="18961EB6" w:rsidR="0091559D" w:rsidRDefault="7B93307A" w:rsidP="00BE3755">
      <w:pPr>
        <w:spacing w:after="0" w:line="240" w:lineRule="auto"/>
        <w:ind w:left="-5" w:right="51"/>
        <w:rPr>
          <w:color w:val="auto"/>
        </w:rPr>
      </w:pPr>
      <w:r w:rsidRPr="007B39CF">
        <w:rPr>
          <w:b/>
          <w:bCs/>
          <w:color w:val="auto"/>
        </w:rPr>
        <w:t>21</w:t>
      </w:r>
      <w:r w:rsidR="0091559D" w:rsidRPr="007B39CF">
        <w:rPr>
          <w:b/>
          <w:bCs/>
          <w:color w:val="auto"/>
        </w:rPr>
        <w:t>)</w:t>
      </w:r>
      <w:r w:rsidR="0091559D" w:rsidRPr="73910B8F">
        <w:rPr>
          <w:color w:val="auto"/>
        </w:rPr>
        <w:t xml:space="preserve"> paragrahvi 69</w:t>
      </w:r>
      <w:r w:rsidR="0091559D" w:rsidRPr="73910B8F">
        <w:rPr>
          <w:color w:val="auto"/>
          <w:vertAlign w:val="superscript"/>
        </w:rPr>
        <w:t>5</w:t>
      </w:r>
      <w:r w:rsidR="0091559D" w:rsidRPr="73910B8F">
        <w:rPr>
          <w:color w:val="auto"/>
        </w:rPr>
        <w:t xml:space="preserve"> lõiget 2 täiendatakse teise lausega järgmises sõnastuses:</w:t>
      </w:r>
    </w:p>
    <w:p w14:paraId="33527D04" w14:textId="1C798D15" w:rsidR="0091559D" w:rsidRDefault="0091559D" w:rsidP="00BE3755">
      <w:pPr>
        <w:spacing w:after="0" w:line="240" w:lineRule="auto"/>
        <w:ind w:left="-5" w:right="51"/>
        <w:rPr>
          <w:color w:val="auto"/>
        </w:rPr>
      </w:pPr>
      <w:r w:rsidRPr="1BFD1A19">
        <w:rPr>
          <w:color w:val="auto"/>
        </w:rPr>
        <w:lastRenderedPageBreak/>
        <w:t>„Eksper</w:t>
      </w:r>
      <w:r w:rsidR="5F161DE0" w:rsidRPr="1BFD1A19">
        <w:rPr>
          <w:color w:val="auto"/>
        </w:rPr>
        <w:t>diks määratud teenistuja või töötaja</w:t>
      </w:r>
      <w:r w:rsidRPr="1BFD1A19">
        <w:rPr>
          <w:color w:val="auto"/>
        </w:rPr>
        <w:t xml:space="preserve"> ei tohi sama</w:t>
      </w:r>
      <w:r w:rsidR="00FF5435">
        <w:rPr>
          <w:color w:val="auto"/>
        </w:rPr>
        <w:t>l ajal</w:t>
      </w:r>
      <w:r w:rsidRPr="1BFD1A19">
        <w:rPr>
          <w:color w:val="auto"/>
        </w:rPr>
        <w:t xml:space="preserve"> täita otsustaja muid ülesandeid, mis on vajalikud tegevuse lubamise otsustamisel või strateegilise planeerimisdokumendi kehtestamisel.“;</w:t>
      </w:r>
    </w:p>
    <w:p w14:paraId="19E6E333" w14:textId="136E590B" w:rsidR="1BFD1A19" w:rsidRDefault="1BFD1A19" w:rsidP="00BE3755">
      <w:pPr>
        <w:spacing w:after="0" w:line="240" w:lineRule="auto"/>
        <w:ind w:left="-5" w:right="51"/>
        <w:rPr>
          <w:color w:val="auto"/>
        </w:rPr>
      </w:pPr>
    </w:p>
    <w:p w14:paraId="58B41391" w14:textId="7E262129" w:rsidR="193B6A32" w:rsidRDefault="4F9C8337" w:rsidP="00BE3755">
      <w:pPr>
        <w:spacing w:after="0" w:line="240" w:lineRule="auto"/>
        <w:ind w:left="-5" w:right="51"/>
        <w:rPr>
          <w:color w:val="auto"/>
        </w:rPr>
      </w:pPr>
      <w:r w:rsidRPr="73910B8F">
        <w:rPr>
          <w:b/>
          <w:bCs/>
          <w:color w:val="auto"/>
        </w:rPr>
        <w:t>22</w:t>
      </w:r>
      <w:r w:rsidR="193B6A32" w:rsidRPr="00656C0C">
        <w:rPr>
          <w:b/>
          <w:bCs/>
          <w:color w:val="auto"/>
        </w:rPr>
        <w:t xml:space="preserve">) </w:t>
      </w:r>
      <w:r w:rsidR="193B6A32" w:rsidRPr="73910B8F">
        <w:rPr>
          <w:color w:val="auto"/>
        </w:rPr>
        <w:t>paragrahvi 69</w:t>
      </w:r>
      <w:r w:rsidR="193B6A32" w:rsidRPr="00656C0C">
        <w:rPr>
          <w:color w:val="auto"/>
          <w:vertAlign w:val="superscript"/>
        </w:rPr>
        <w:t>5</w:t>
      </w:r>
      <w:r w:rsidR="193B6A32" w:rsidRPr="73910B8F">
        <w:rPr>
          <w:color w:val="auto"/>
        </w:rPr>
        <w:t xml:space="preserve"> täiendatakse lõikega 2</w:t>
      </w:r>
      <w:r w:rsidR="193B6A32" w:rsidRPr="00656C0C">
        <w:rPr>
          <w:color w:val="auto"/>
          <w:vertAlign w:val="superscript"/>
        </w:rPr>
        <w:t>1</w:t>
      </w:r>
      <w:r w:rsidR="193B6A32" w:rsidRPr="73910B8F">
        <w:rPr>
          <w:color w:val="auto"/>
        </w:rPr>
        <w:t xml:space="preserve"> järgmises sõnastuses:</w:t>
      </w:r>
    </w:p>
    <w:p w14:paraId="6E53A653" w14:textId="40B6624E" w:rsidR="4B9754BD" w:rsidRPr="001209CB" w:rsidRDefault="4B9754BD" w:rsidP="00BE3755">
      <w:pPr>
        <w:spacing w:after="0" w:line="240" w:lineRule="auto"/>
        <w:ind w:left="-5" w:right="51"/>
        <w:rPr>
          <w:color w:val="202020"/>
          <w:szCs w:val="24"/>
        </w:rPr>
      </w:pPr>
      <w:r w:rsidRPr="001209CB">
        <w:rPr>
          <w:color w:val="auto"/>
          <w:szCs w:val="24"/>
        </w:rPr>
        <w:t>„</w:t>
      </w:r>
      <w:r w:rsidRPr="001209CB">
        <w:rPr>
          <w:color w:val="000000" w:themeColor="text1"/>
          <w:szCs w:val="24"/>
        </w:rPr>
        <w:t>(2</w:t>
      </w:r>
      <w:r w:rsidRPr="001209CB">
        <w:rPr>
          <w:color w:val="000000" w:themeColor="text1"/>
          <w:szCs w:val="24"/>
          <w:vertAlign w:val="superscript"/>
        </w:rPr>
        <w:t>1</w:t>
      </w:r>
      <w:r w:rsidRPr="001209CB">
        <w:rPr>
          <w:color w:val="202020"/>
          <w:szCs w:val="24"/>
        </w:rPr>
        <w:t xml:space="preserve">) </w:t>
      </w:r>
      <w:r w:rsidR="68ED2D70" w:rsidRPr="001209CB">
        <w:rPr>
          <w:color w:val="202020"/>
          <w:szCs w:val="24"/>
        </w:rPr>
        <w:t>K</w:t>
      </w:r>
      <w:r w:rsidRPr="001209CB">
        <w:rPr>
          <w:color w:val="202020"/>
          <w:szCs w:val="24"/>
        </w:rPr>
        <w:t>ui on vaja hinnata mõju mitmele kaitse-eesmärgiks olevale lii</w:t>
      </w:r>
      <w:r w:rsidR="7DD5F253" w:rsidRPr="001209CB">
        <w:rPr>
          <w:color w:val="202020"/>
          <w:szCs w:val="24"/>
        </w:rPr>
        <w:t>gi</w:t>
      </w:r>
      <w:r w:rsidRPr="001209CB">
        <w:rPr>
          <w:color w:val="202020"/>
          <w:szCs w:val="24"/>
        </w:rPr>
        <w:t xml:space="preserve">le </w:t>
      </w:r>
      <w:r w:rsidR="3C7AD785" w:rsidRPr="001209CB">
        <w:rPr>
          <w:color w:val="202020"/>
          <w:szCs w:val="24"/>
        </w:rPr>
        <w:t>või</w:t>
      </w:r>
      <w:r w:rsidRPr="001209CB">
        <w:rPr>
          <w:color w:val="202020"/>
          <w:szCs w:val="24"/>
        </w:rPr>
        <w:t xml:space="preserve"> elupaigatüü</w:t>
      </w:r>
      <w:r w:rsidR="732560B4" w:rsidRPr="001209CB">
        <w:rPr>
          <w:color w:val="202020"/>
          <w:szCs w:val="24"/>
        </w:rPr>
        <w:t>bi</w:t>
      </w:r>
      <w:r w:rsidRPr="001209CB">
        <w:rPr>
          <w:color w:val="202020"/>
          <w:szCs w:val="24"/>
        </w:rPr>
        <w:t xml:space="preserve">le, </w:t>
      </w:r>
      <w:r w:rsidR="003D4082">
        <w:rPr>
          <w:color w:val="202020"/>
          <w:szCs w:val="24"/>
        </w:rPr>
        <w:t xml:space="preserve">võib moodustada </w:t>
      </w:r>
      <w:del w:id="59" w:author="Mari Koik" w:date="2024-08-13T16:38:00Z">
        <w:r w:rsidRPr="001209CB" w:rsidDel="00F43A9D">
          <w:rPr>
            <w:color w:val="202020"/>
            <w:szCs w:val="24"/>
          </w:rPr>
          <w:delText xml:space="preserve"> </w:delText>
        </w:r>
      </w:del>
      <w:r w:rsidRPr="001209CB">
        <w:rPr>
          <w:color w:val="202020"/>
          <w:szCs w:val="24"/>
        </w:rPr>
        <w:t xml:space="preserve">eriteadmistega isikutest </w:t>
      </w:r>
      <w:ins w:id="60" w:author="Mari Koik" w:date="2024-08-13T16:39:00Z">
        <w:r w:rsidR="00F43A9D">
          <w:rPr>
            <w:color w:val="202020"/>
            <w:szCs w:val="24"/>
          </w:rPr>
          <w:t xml:space="preserve">koosneva </w:t>
        </w:r>
      </w:ins>
      <w:r w:rsidRPr="001209CB">
        <w:rPr>
          <w:color w:val="202020"/>
          <w:szCs w:val="24"/>
        </w:rPr>
        <w:t>eksperdirühm</w:t>
      </w:r>
      <w:r w:rsidR="003D4082">
        <w:rPr>
          <w:color w:val="202020"/>
          <w:szCs w:val="24"/>
        </w:rPr>
        <w:t>a</w:t>
      </w:r>
      <w:r w:rsidRPr="001209CB">
        <w:rPr>
          <w:color w:val="202020"/>
          <w:szCs w:val="24"/>
        </w:rPr>
        <w:t>.</w:t>
      </w:r>
      <w:r w:rsidR="00FF5435" w:rsidRPr="001209CB">
        <w:rPr>
          <w:color w:val="202020"/>
          <w:szCs w:val="24"/>
        </w:rPr>
        <w:t>“</w:t>
      </w:r>
      <w:r w:rsidR="74B92652" w:rsidRPr="001209CB">
        <w:rPr>
          <w:color w:val="202020"/>
          <w:szCs w:val="24"/>
        </w:rPr>
        <w:t>;</w:t>
      </w:r>
    </w:p>
    <w:p w14:paraId="292AFF19" w14:textId="2BD19259" w:rsidR="1BFD1A19" w:rsidRDefault="1BFD1A19" w:rsidP="00BE3755">
      <w:pPr>
        <w:spacing w:after="0" w:line="240" w:lineRule="auto"/>
        <w:ind w:left="-5" w:right="51"/>
        <w:rPr>
          <w:color w:val="202020"/>
          <w:sz w:val="22"/>
        </w:rPr>
      </w:pPr>
    </w:p>
    <w:p w14:paraId="5625BBC0" w14:textId="789ABEEF" w:rsidR="4B9754BD" w:rsidRPr="001209CB" w:rsidRDefault="504197C1" w:rsidP="00BE3755">
      <w:pPr>
        <w:spacing w:after="0" w:line="240" w:lineRule="auto"/>
        <w:ind w:left="-5" w:right="51"/>
        <w:rPr>
          <w:color w:val="202020"/>
          <w:szCs w:val="24"/>
        </w:rPr>
      </w:pPr>
      <w:r w:rsidRPr="001209CB">
        <w:rPr>
          <w:b/>
          <w:bCs/>
          <w:color w:val="202020"/>
          <w:szCs w:val="24"/>
        </w:rPr>
        <w:t>23</w:t>
      </w:r>
      <w:r w:rsidR="4B9754BD" w:rsidRPr="001209CB">
        <w:rPr>
          <w:b/>
          <w:bCs/>
          <w:color w:val="202020"/>
          <w:szCs w:val="24"/>
        </w:rPr>
        <w:t>)</w:t>
      </w:r>
      <w:r w:rsidR="4B9754BD" w:rsidRPr="001209CB">
        <w:rPr>
          <w:color w:val="202020"/>
          <w:szCs w:val="24"/>
        </w:rPr>
        <w:t xml:space="preserve"> paragrahvi 69</w:t>
      </w:r>
      <w:r w:rsidR="4B9754BD" w:rsidRPr="001209CB">
        <w:rPr>
          <w:color w:val="202020"/>
          <w:szCs w:val="24"/>
          <w:vertAlign w:val="superscript"/>
        </w:rPr>
        <w:t>5</w:t>
      </w:r>
      <w:r w:rsidR="4B9754BD" w:rsidRPr="001209CB">
        <w:rPr>
          <w:color w:val="202020"/>
          <w:szCs w:val="24"/>
        </w:rPr>
        <w:t xml:space="preserve"> lõiked 3 ja 4 muudetakse ja sõnastatakse järgmiselt:</w:t>
      </w:r>
    </w:p>
    <w:p w14:paraId="3674DBCB" w14:textId="18C4D8EE" w:rsidR="4B9754BD" w:rsidRPr="001209CB" w:rsidRDefault="4B9754BD" w:rsidP="00BE3755">
      <w:pPr>
        <w:spacing w:after="0" w:line="240" w:lineRule="auto"/>
        <w:ind w:left="10" w:right="51"/>
        <w:rPr>
          <w:color w:val="000000" w:themeColor="text1"/>
          <w:szCs w:val="24"/>
        </w:rPr>
      </w:pPr>
      <w:r w:rsidRPr="001209CB">
        <w:rPr>
          <w:color w:val="auto"/>
          <w:szCs w:val="24"/>
        </w:rPr>
        <w:t>„(3)</w:t>
      </w:r>
      <w:r w:rsidRPr="001209CB">
        <w:rPr>
          <w:color w:val="202020"/>
          <w:szCs w:val="24"/>
        </w:rPr>
        <w:t xml:space="preserve"> Eksperdi või eksperdirühma kaasamise korraldab ja sellega seotud kulud kannab Natura asjakohase hindamise algatamise aluseks oleva taotluse esitaja või strateegilise planeerimisdokumendi koostamise korraldaja, kui seadusest ei tulene teisiti.</w:t>
      </w:r>
    </w:p>
    <w:p w14:paraId="2B3C4F70" w14:textId="03D2CB0B" w:rsidR="1BFD1A19" w:rsidRPr="001209CB" w:rsidRDefault="1BFD1A19" w:rsidP="00BE3755">
      <w:pPr>
        <w:spacing w:after="0" w:line="240" w:lineRule="auto"/>
        <w:ind w:left="10" w:right="51"/>
        <w:rPr>
          <w:color w:val="000000" w:themeColor="text1"/>
          <w:szCs w:val="24"/>
        </w:rPr>
      </w:pPr>
    </w:p>
    <w:p w14:paraId="060964BB" w14:textId="78F719C8" w:rsidR="283391B9" w:rsidRPr="001209CB" w:rsidRDefault="283391B9" w:rsidP="00BE3755">
      <w:pPr>
        <w:spacing w:after="0" w:line="240" w:lineRule="auto"/>
        <w:ind w:left="10"/>
        <w:rPr>
          <w:color w:val="000000" w:themeColor="text1"/>
          <w:szCs w:val="24"/>
        </w:rPr>
      </w:pPr>
      <w:r w:rsidRPr="001209CB">
        <w:rPr>
          <w:color w:val="202020"/>
          <w:szCs w:val="24"/>
        </w:rPr>
        <w:t xml:space="preserve">(4) </w:t>
      </w:r>
      <w:r w:rsidR="4B9754BD" w:rsidRPr="001209CB">
        <w:rPr>
          <w:color w:val="202020"/>
          <w:szCs w:val="24"/>
        </w:rPr>
        <w:t>Käesoleva paragrahvi lõikes 2 sätestatud juhul kannab eksperdi või eksperdirühma kaasamisega seotud kulud otsustaja.</w:t>
      </w:r>
      <w:r w:rsidR="00FF5435" w:rsidRPr="001209CB">
        <w:rPr>
          <w:color w:val="202020"/>
          <w:szCs w:val="24"/>
        </w:rPr>
        <w:t>“</w:t>
      </w:r>
      <w:r w:rsidR="665C7DA2" w:rsidRPr="001209CB">
        <w:rPr>
          <w:color w:val="202020"/>
          <w:szCs w:val="24"/>
        </w:rPr>
        <w:t>;</w:t>
      </w:r>
    </w:p>
    <w:p w14:paraId="5CDA7F12" w14:textId="0364DF53" w:rsidR="0091559D" w:rsidRPr="001209CB" w:rsidRDefault="0091559D" w:rsidP="00BE3755">
      <w:pPr>
        <w:spacing w:after="0" w:line="240" w:lineRule="auto"/>
        <w:ind w:left="-5" w:right="51"/>
        <w:rPr>
          <w:color w:val="auto"/>
          <w:szCs w:val="24"/>
        </w:rPr>
      </w:pPr>
    </w:p>
    <w:p w14:paraId="3735E9C6" w14:textId="06F77A3D" w:rsidR="0091559D" w:rsidRDefault="6AA5CCD4" w:rsidP="00BE3755">
      <w:pPr>
        <w:spacing w:after="0" w:line="240" w:lineRule="auto"/>
        <w:ind w:left="-5" w:right="51"/>
        <w:rPr>
          <w:color w:val="auto"/>
        </w:rPr>
      </w:pPr>
      <w:r w:rsidRPr="73910B8F">
        <w:rPr>
          <w:b/>
          <w:bCs/>
          <w:color w:val="auto"/>
        </w:rPr>
        <w:t>24</w:t>
      </w:r>
      <w:r w:rsidR="0091559D" w:rsidRPr="73910B8F">
        <w:rPr>
          <w:b/>
          <w:bCs/>
          <w:color w:val="auto"/>
        </w:rPr>
        <w:t>)</w:t>
      </w:r>
      <w:r w:rsidR="0091559D" w:rsidRPr="73910B8F">
        <w:rPr>
          <w:color w:val="auto"/>
        </w:rPr>
        <w:t xml:space="preserve"> paragrahvi 69</w:t>
      </w:r>
      <w:r w:rsidR="0091559D" w:rsidRPr="73910B8F">
        <w:rPr>
          <w:color w:val="auto"/>
          <w:vertAlign w:val="superscript"/>
        </w:rPr>
        <w:t>6</w:t>
      </w:r>
      <w:r w:rsidR="0091559D" w:rsidRPr="73910B8F">
        <w:rPr>
          <w:color w:val="auto"/>
        </w:rPr>
        <w:t xml:space="preserve"> lõike 2 punkt 4 muudetakse ja sõnastatakse järgmiselt:</w:t>
      </w:r>
    </w:p>
    <w:p w14:paraId="150EF8B5" w14:textId="3AA51161" w:rsidR="0091559D" w:rsidRDefault="209A5B77" w:rsidP="00BE3755">
      <w:pPr>
        <w:spacing w:after="0" w:line="240" w:lineRule="auto"/>
        <w:ind w:left="-5" w:right="51"/>
        <w:rPr>
          <w:color w:val="auto"/>
        </w:rPr>
      </w:pPr>
      <w:r w:rsidRPr="53EA2957">
        <w:rPr>
          <w:color w:val="auto"/>
        </w:rPr>
        <w:t xml:space="preserve">„4) käesoleva lõike punktis 3 nimetatud ebasoodsa mõju </w:t>
      </w:r>
      <w:r w:rsidR="14706EDA" w:rsidRPr="53EA2957">
        <w:rPr>
          <w:color w:val="auto"/>
        </w:rPr>
        <w:t xml:space="preserve">käesoleva seaduse </w:t>
      </w:r>
      <w:r w:rsidR="00FF5435" w:rsidRPr="00A647B2">
        <w:rPr>
          <w:color w:val="auto"/>
          <w:szCs w:val="24"/>
        </w:rPr>
        <w:t>§</w:t>
      </w:r>
      <w:r w:rsidR="00FF5435">
        <w:rPr>
          <w:color w:val="auto"/>
          <w:szCs w:val="24"/>
        </w:rPr>
        <w:t>-</w:t>
      </w:r>
      <w:r w:rsidR="14706EDA" w:rsidRPr="53EA2957">
        <w:rPr>
          <w:color w:val="auto"/>
        </w:rPr>
        <w:t>s 69</w:t>
      </w:r>
      <w:r w:rsidR="14706EDA" w:rsidRPr="00656C0C">
        <w:rPr>
          <w:color w:val="auto"/>
          <w:vertAlign w:val="superscript"/>
        </w:rPr>
        <w:t>10</w:t>
      </w:r>
      <w:r w:rsidR="14706EDA" w:rsidRPr="53EA2957">
        <w:rPr>
          <w:color w:val="auto"/>
        </w:rPr>
        <w:t xml:space="preserve"> nimetatud </w:t>
      </w:r>
      <w:r w:rsidRPr="53EA2957">
        <w:rPr>
          <w:color w:val="auto"/>
        </w:rPr>
        <w:t>leevendusmeetmed, hinnang nende tõhususele ja vajaduse</w:t>
      </w:r>
      <w:r w:rsidR="00FF5435">
        <w:rPr>
          <w:color w:val="auto"/>
        </w:rPr>
        <w:t xml:space="preserve"> korra</w:t>
      </w:r>
      <w:r w:rsidRPr="53EA2957">
        <w:rPr>
          <w:color w:val="auto"/>
        </w:rPr>
        <w:t>l</w:t>
      </w:r>
      <w:r w:rsidR="3EBFEC80" w:rsidRPr="53EA2957">
        <w:rPr>
          <w:color w:val="auto"/>
        </w:rPr>
        <w:t xml:space="preserve"> ettepanekud </w:t>
      </w:r>
      <w:bookmarkStart w:id="61" w:name="_Hlk158620025"/>
      <w:r w:rsidR="3EBFEC80" w:rsidRPr="53EA2957">
        <w:rPr>
          <w:color w:val="auto"/>
        </w:rPr>
        <w:t xml:space="preserve">meetmete toimivuse seiramise </w:t>
      </w:r>
      <w:bookmarkEnd w:id="61"/>
      <w:r w:rsidR="3EBFEC80" w:rsidRPr="53EA2957">
        <w:rPr>
          <w:color w:val="auto"/>
        </w:rPr>
        <w:t xml:space="preserve">(edaspidi </w:t>
      </w:r>
      <w:proofErr w:type="spellStart"/>
      <w:r w:rsidR="3EBFEC80" w:rsidRPr="53EA2957">
        <w:rPr>
          <w:i/>
          <w:iCs/>
          <w:color w:val="auto"/>
        </w:rPr>
        <w:t>järelseire</w:t>
      </w:r>
      <w:proofErr w:type="spellEnd"/>
      <w:r w:rsidR="3EBFEC80" w:rsidRPr="53EA2957">
        <w:rPr>
          <w:color w:val="auto"/>
        </w:rPr>
        <w:t>)</w:t>
      </w:r>
      <w:r w:rsidR="007F60E5">
        <w:rPr>
          <w:color w:val="auto"/>
        </w:rPr>
        <w:t xml:space="preserve"> </w:t>
      </w:r>
      <w:r w:rsidR="3EBFEC80" w:rsidRPr="53EA2957">
        <w:rPr>
          <w:color w:val="auto"/>
        </w:rPr>
        <w:t>rakendamiseks</w:t>
      </w:r>
      <w:r w:rsidRPr="53EA2957">
        <w:rPr>
          <w:color w:val="auto"/>
        </w:rPr>
        <w:t>;“;</w:t>
      </w:r>
    </w:p>
    <w:p w14:paraId="152151EE" w14:textId="77777777" w:rsidR="0091559D" w:rsidRDefault="0091559D" w:rsidP="00BE3755">
      <w:pPr>
        <w:spacing w:after="0" w:line="240" w:lineRule="auto"/>
        <w:ind w:left="-5" w:right="51"/>
        <w:rPr>
          <w:color w:val="auto"/>
          <w:szCs w:val="24"/>
        </w:rPr>
      </w:pPr>
    </w:p>
    <w:p w14:paraId="4A7D343A" w14:textId="7220C73E" w:rsidR="0091559D" w:rsidRDefault="56CBF66C" w:rsidP="00BE3755">
      <w:pPr>
        <w:spacing w:after="0" w:line="240" w:lineRule="auto"/>
        <w:ind w:left="-5" w:right="51"/>
        <w:rPr>
          <w:color w:val="auto"/>
        </w:rPr>
      </w:pPr>
      <w:r w:rsidRPr="67BEF8BD">
        <w:rPr>
          <w:b/>
          <w:bCs/>
          <w:color w:val="auto"/>
        </w:rPr>
        <w:t>25</w:t>
      </w:r>
      <w:r w:rsidR="0091559D" w:rsidRPr="00424703">
        <w:rPr>
          <w:b/>
          <w:bCs/>
          <w:color w:val="auto"/>
        </w:rPr>
        <w:t>)</w:t>
      </w:r>
      <w:r w:rsidR="0091559D" w:rsidRPr="00424703">
        <w:rPr>
          <w:color w:val="auto"/>
        </w:rPr>
        <w:t xml:space="preserve"> paragrahvi</w:t>
      </w:r>
      <w:r w:rsidR="0091559D" w:rsidRPr="67BEF8BD">
        <w:rPr>
          <w:color w:val="auto"/>
        </w:rPr>
        <w:t xml:space="preserve"> 69</w:t>
      </w:r>
      <w:r w:rsidR="0091559D" w:rsidRPr="67BEF8BD">
        <w:rPr>
          <w:color w:val="auto"/>
          <w:vertAlign w:val="superscript"/>
        </w:rPr>
        <w:t>6</w:t>
      </w:r>
      <w:r w:rsidR="0091559D" w:rsidRPr="67BEF8BD">
        <w:rPr>
          <w:color w:val="auto"/>
        </w:rPr>
        <w:t xml:space="preserve"> lõike 2 punkt 6 tunnistatakse kehtetuks;</w:t>
      </w:r>
    </w:p>
    <w:p w14:paraId="18CAEC4F" w14:textId="398FB6BD" w:rsidR="67BEF8BD" w:rsidRDefault="67BEF8BD" w:rsidP="00BE3755">
      <w:pPr>
        <w:spacing w:after="0" w:line="240" w:lineRule="auto"/>
        <w:ind w:left="-5" w:right="51"/>
        <w:rPr>
          <w:color w:val="auto"/>
        </w:rPr>
      </w:pPr>
    </w:p>
    <w:p w14:paraId="4CCB8214" w14:textId="69989CAA" w:rsidR="7A8A19B5" w:rsidRDefault="7A8A19B5" w:rsidP="00BE3755">
      <w:pPr>
        <w:spacing w:after="0" w:line="240" w:lineRule="auto"/>
        <w:ind w:left="-5" w:right="51"/>
        <w:rPr>
          <w:b/>
          <w:bCs/>
          <w:color w:val="auto"/>
        </w:rPr>
      </w:pPr>
      <w:r w:rsidRPr="00656C0C">
        <w:rPr>
          <w:b/>
          <w:bCs/>
          <w:color w:val="auto"/>
        </w:rPr>
        <w:t>26)</w:t>
      </w:r>
      <w:r w:rsidRPr="1823700D">
        <w:rPr>
          <w:b/>
          <w:bCs/>
          <w:color w:val="auto"/>
        </w:rPr>
        <w:t xml:space="preserve"> </w:t>
      </w:r>
      <w:r w:rsidRPr="00656C0C">
        <w:rPr>
          <w:color w:val="auto"/>
        </w:rPr>
        <w:t>paragrahvi 69</w:t>
      </w:r>
      <w:r w:rsidRPr="00656C0C">
        <w:rPr>
          <w:color w:val="auto"/>
          <w:vertAlign w:val="superscript"/>
        </w:rPr>
        <w:t>6</w:t>
      </w:r>
      <w:r w:rsidRPr="00656C0C">
        <w:rPr>
          <w:color w:val="auto"/>
        </w:rPr>
        <w:t xml:space="preserve"> täiendatakse lõi</w:t>
      </w:r>
      <w:r w:rsidR="00E63A53">
        <w:rPr>
          <w:color w:val="auto"/>
        </w:rPr>
        <w:t>gete</w:t>
      </w:r>
      <w:r w:rsidRPr="00656C0C">
        <w:rPr>
          <w:color w:val="auto"/>
        </w:rPr>
        <w:t xml:space="preserve">ga </w:t>
      </w:r>
      <w:r w:rsidR="51AB8ABB" w:rsidRPr="00656C0C">
        <w:rPr>
          <w:color w:val="auto"/>
        </w:rPr>
        <w:t>2</w:t>
      </w:r>
      <w:r w:rsidR="51AB8ABB" w:rsidRPr="00656C0C">
        <w:rPr>
          <w:color w:val="auto"/>
          <w:vertAlign w:val="superscript"/>
        </w:rPr>
        <w:t>1</w:t>
      </w:r>
      <w:r w:rsidR="51AB8ABB" w:rsidRPr="00656C0C">
        <w:rPr>
          <w:color w:val="auto"/>
        </w:rPr>
        <w:t xml:space="preserve"> </w:t>
      </w:r>
      <w:r w:rsidR="6D1E3BFB" w:rsidRPr="1823700D">
        <w:rPr>
          <w:color w:val="auto"/>
        </w:rPr>
        <w:t>ja 2</w:t>
      </w:r>
      <w:r w:rsidR="6D1E3BFB" w:rsidRPr="00656C0C">
        <w:rPr>
          <w:color w:val="auto"/>
          <w:vertAlign w:val="superscript"/>
        </w:rPr>
        <w:t>2</w:t>
      </w:r>
      <w:r w:rsidR="6D1E3BFB" w:rsidRPr="1823700D">
        <w:rPr>
          <w:color w:val="auto"/>
        </w:rPr>
        <w:t xml:space="preserve"> </w:t>
      </w:r>
      <w:r w:rsidR="51AB8ABB" w:rsidRPr="00656C0C">
        <w:rPr>
          <w:color w:val="auto"/>
        </w:rPr>
        <w:t>järgmises sõnastuses:</w:t>
      </w:r>
    </w:p>
    <w:p w14:paraId="4F60E475" w14:textId="17FD3799" w:rsidR="51AB8ABB" w:rsidRDefault="51AB8ABB" w:rsidP="00BE3755">
      <w:pPr>
        <w:spacing w:after="0" w:line="240" w:lineRule="auto"/>
        <w:ind w:left="-5" w:right="51"/>
        <w:rPr>
          <w:szCs w:val="24"/>
        </w:rPr>
      </w:pPr>
      <w:r w:rsidRPr="1823700D">
        <w:rPr>
          <w:color w:val="auto"/>
        </w:rPr>
        <w:t>„</w:t>
      </w:r>
      <w:r w:rsidR="40F15F72" w:rsidRPr="1823700D">
        <w:rPr>
          <w:color w:val="auto"/>
        </w:rPr>
        <w:t>(</w:t>
      </w:r>
      <w:r w:rsidRPr="1823700D">
        <w:rPr>
          <w:color w:val="auto"/>
        </w:rPr>
        <w:t>2</w:t>
      </w:r>
      <w:r w:rsidRPr="00656C0C">
        <w:rPr>
          <w:color w:val="auto"/>
          <w:vertAlign w:val="superscript"/>
        </w:rPr>
        <w:t>1</w:t>
      </w:r>
      <w:r w:rsidR="04CF4DAA" w:rsidRPr="00656C0C">
        <w:rPr>
          <w:color w:val="auto"/>
        </w:rPr>
        <w:t>)</w:t>
      </w:r>
      <w:r w:rsidR="33BB634F" w:rsidRPr="1823700D">
        <w:rPr>
          <w:color w:val="auto"/>
        </w:rPr>
        <w:t xml:space="preserve"> </w:t>
      </w:r>
      <w:r w:rsidR="33BB634F" w:rsidRPr="1823700D">
        <w:rPr>
          <w:szCs w:val="24"/>
        </w:rPr>
        <w:t>Otsustaja kontrollib 14 päeva jooksul asjakohase hindamise aruande saamisest arvates</w:t>
      </w:r>
      <w:r w:rsidR="00142043">
        <w:rPr>
          <w:szCs w:val="24"/>
        </w:rPr>
        <w:t>, kas aruanne sisaldab</w:t>
      </w:r>
      <w:r w:rsidR="33BB634F" w:rsidRPr="1823700D">
        <w:rPr>
          <w:szCs w:val="24"/>
        </w:rPr>
        <w:t xml:space="preserve"> käesoleva paragrahvi</w:t>
      </w:r>
      <w:r w:rsidR="0D2B71A6" w:rsidRPr="1823700D">
        <w:rPr>
          <w:szCs w:val="24"/>
        </w:rPr>
        <w:t xml:space="preserve"> </w:t>
      </w:r>
      <w:r w:rsidR="43308C9A" w:rsidRPr="1823700D">
        <w:rPr>
          <w:szCs w:val="24"/>
        </w:rPr>
        <w:t xml:space="preserve">lõikes 2 </w:t>
      </w:r>
      <w:r w:rsidR="00142043">
        <w:rPr>
          <w:szCs w:val="24"/>
        </w:rPr>
        <w:t>sätestatut</w:t>
      </w:r>
      <w:r w:rsidR="2AD02661" w:rsidRPr="1823700D">
        <w:rPr>
          <w:szCs w:val="24"/>
        </w:rPr>
        <w:t>.</w:t>
      </w:r>
      <w:r w:rsidR="007F5A1A">
        <w:rPr>
          <w:szCs w:val="24"/>
        </w:rPr>
        <w:t xml:space="preserve"> </w:t>
      </w:r>
    </w:p>
    <w:p w14:paraId="26104D10" w14:textId="77777777" w:rsidR="0023643C" w:rsidRDefault="0023643C" w:rsidP="00BE3755">
      <w:pPr>
        <w:spacing w:after="0" w:line="240" w:lineRule="auto"/>
        <w:ind w:left="-5" w:right="51"/>
        <w:rPr>
          <w:color w:val="auto"/>
          <w:szCs w:val="24"/>
        </w:rPr>
      </w:pPr>
    </w:p>
    <w:p w14:paraId="7C778651" w14:textId="0F24C9A9" w:rsidR="00B465B8" w:rsidRDefault="00B465B8" w:rsidP="00BE3755">
      <w:pPr>
        <w:spacing w:after="0" w:line="240" w:lineRule="auto"/>
        <w:ind w:left="-5" w:right="51"/>
        <w:rPr>
          <w:color w:val="auto"/>
        </w:rPr>
      </w:pPr>
      <w:r w:rsidRPr="1823700D">
        <w:rPr>
          <w:color w:val="auto"/>
        </w:rPr>
        <w:t>(2</w:t>
      </w:r>
      <w:r w:rsidR="00515820" w:rsidRPr="1823700D">
        <w:rPr>
          <w:color w:val="auto"/>
          <w:vertAlign w:val="superscript"/>
        </w:rPr>
        <w:t>2</w:t>
      </w:r>
      <w:r w:rsidRPr="1823700D">
        <w:rPr>
          <w:color w:val="auto"/>
        </w:rPr>
        <w:t xml:space="preserve">) </w:t>
      </w:r>
      <w:r w:rsidR="58157EC6" w:rsidRPr="1823700D">
        <w:rPr>
          <w:color w:val="auto"/>
        </w:rPr>
        <w:t xml:space="preserve">Käesoleva paragrahvi lõikes 2 nimetatud </w:t>
      </w:r>
      <w:r w:rsidRPr="1823700D">
        <w:rPr>
          <w:color w:val="auto"/>
        </w:rPr>
        <w:t>Natura asjakohase hindamise aruan</w:t>
      </w:r>
      <w:r w:rsidR="00310D5D" w:rsidRPr="1823700D">
        <w:rPr>
          <w:color w:val="auto"/>
        </w:rPr>
        <w:t>de eelnõu</w:t>
      </w:r>
      <w:r w:rsidRPr="1823700D">
        <w:rPr>
          <w:color w:val="auto"/>
        </w:rPr>
        <w:t xml:space="preserve"> avalikustatakse käesoleva seaduse §-s 69</w:t>
      </w:r>
      <w:r w:rsidRPr="1823700D">
        <w:rPr>
          <w:color w:val="auto"/>
          <w:vertAlign w:val="superscript"/>
        </w:rPr>
        <w:t xml:space="preserve">8 </w:t>
      </w:r>
      <w:r w:rsidRPr="1823700D">
        <w:rPr>
          <w:color w:val="auto"/>
        </w:rPr>
        <w:t>sätestatud korras. Avaliku väljapaneku tähtaeg on vähemalt 21 päeva.“;</w:t>
      </w:r>
    </w:p>
    <w:p w14:paraId="715689FB" w14:textId="77777777" w:rsidR="00B465B8" w:rsidRDefault="00B465B8" w:rsidP="00BE3755">
      <w:pPr>
        <w:spacing w:after="0" w:line="240" w:lineRule="auto"/>
        <w:ind w:left="-5" w:right="51"/>
        <w:rPr>
          <w:color w:val="auto"/>
          <w:szCs w:val="24"/>
        </w:rPr>
      </w:pPr>
    </w:p>
    <w:p w14:paraId="170B7FE7" w14:textId="229BDF7E" w:rsidR="00B465B8" w:rsidRDefault="4F0B0E84" w:rsidP="00BE3755">
      <w:pPr>
        <w:spacing w:after="0" w:line="240" w:lineRule="auto"/>
        <w:ind w:left="-5" w:right="51"/>
        <w:rPr>
          <w:color w:val="auto"/>
        </w:rPr>
      </w:pPr>
      <w:r w:rsidRPr="1823700D">
        <w:rPr>
          <w:b/>
          <w:bCs/>
          <w:color w:val="auto"/>
        </w:rPr>
        <w:t>2</w:t>
      </w:r>
      <w:r w:rsidR="06E8313B" w:rsidRPr="1823700D">
        <w:rPr>
          <w:b/>
          <w:bCs/>
          <w:color w:val="auto"/>
        </w:rPr>
        <w:t>7</w:t>
      </w:r>
      <w:r w:rsidR="00B465B8" w:rsidRPr="1823700D">
        <w:rPr>
          <w:b/>
          <w:bCs/>
          <w:color w:val="auto"/>
        </w:rPr>
        <w:t>)</w:t>
      </w:r>
      <w:r w:rsidR="00B465B8" w:rsidRPr="1823700D">
        <w:rPr>
          <w:color w:val="auto"/>
        </w:rPr>
        <w:t xml:space="preserve"> paragrahvi 69</w:t>
      </w:r>
      <w:r w:rsidR="00B465B8" w:rsidRPr="1823700D">
        <w:rPr>
          <w:color w:val="auto"/>
          <w:vertAlign w:val="superscript"/>
        </w:rPr>
        <w:t>6</w:t>
      </w:r>
      <w:r w:rsidR="00B465B8" w:rsidRPr="1823700D">
        <w:rPr>
          <w:color w:val="auto"/>
        </w:rPr>
        <w:t xml:space="preserve"> lõiked 3 ja 4 muudetakse ja sõnastatakse järgmiselt:</w:t>
      </w:r>
    </w:p>
    <w:p w14:paraId="3575C740" w14:textId="36003DB1" w:rsidR="00B465B8" w:rsidRDefault="00B465B8" w:rsidP="00BE3755">
      <w:pPr>
        <w:spacing w:after="0" w:line="240" w:lineRule="auto"/>
        <w:ind w:left="-5" w:right="51"/>
        <w:rPr>
          <w:color w:val="auto"/>
          <w:szCs w:val="24"/>
        </w:rPr>
      </w:pPr>
      <w:r>
        <w:rPr>
          <w:color w:val="auto"/>
          <w:szCs w:val="24"/>
        </w:rPr>
        <w:t xml:space="preserve">„(3) </w:t>
      </w:r>
      <w:r w:rsidRPr="00B465B8">
        <w:rPr>
          <w:color w:val="auto"/>
          <w:szCs w:val="24"/>
        </w:rPr>
        <w:t>Otsustaja edastab avaliku</w:t>
      </w:r>
      <w:r w:rsidR="00446662">
        <w:rPr>
          <w:color w:val="auto"/>
          <w:szCs w:val="24"/>
        </w:rPr>
        <w:t xml:space="preserve"> </w:t>
      </w:r>
      <w:r w:rsidR="00652C0C">
        <w:rPr>
          <w:color w:val="auto"/>
          <w:szCs w:val="24"/>
        </w:rPr>
        <w:t>väljapaneku jooksul</w:t>
      </w:r>
      <w:r w:rsidRPr="00B465B8">
        <w:rPr>
          <w:color w:val="auto"/>
          <w:szCs w:val="24"/>
        </w:rPr>
        <w:t xml:space="preserve"> laekunud ettepanekute alusel täiendatud Natura asjakohase hindamise aruande </w:t>
      </w:r>
      <w:r w:rsidR="00310D5D">
        <w:rPr>
          <w:color w:val="auto"/>
          <w:szCs w:val="24"/>
        </w:rPr>
        <w:t xml:space="preserve">eelnõu </w:t>
      </w:r>
      <w:r w:rsidRPr="00B465B8">
        <w:rPr>
          <w:color w:val="auto"/>
          <w:szCs w:val="24"/>
        </w:rPr>
        <w:t>Keskkonnaametile kooskõlastamiseks.</w:t>
      </w:r>
    </w:p>
    <w:p w14:paraId="54AB7EA4" w14:textId="77777777" w:rsidR="00B465B8" w:rsidRDefault="00B465B8" w:rsidP="00BE3755">
      <w:pPr>
        <w:spacing w:after="0" w:line="240" w:lineRule="auto"/>
        <w:ind w:left="-5" w:right="51"/>
        <w:rPr>
          <w:color w:val="auto"/>
          <w:szCs w:val="24"/>
        </w:rPr>
      </w:pPr>
    </w:p>
    <w:p w14:paraId="20610C98" w14:textId="55F76CFB" w:rsidR="00B465B8" w:rsidRDefault="00B465B8" w:rsidP="00BE3755">
      <w:pPr>
        <w:spacing w:after="0" w:line="240" w:lineRule="auto"/>
        <w:ind w:left="-5" w:right="51"/>
        <w:rPr>
          <w:color w:val="auto"/>
          <w:szCs w:val="24"/>
        </w:rPr>
      </w:pPr>
      <w:r>
        <w:rPr>
          <w:color w:val="auto"/>
          <w:szCs w:val="24"/>
        </w:rPr>
        <w:t xml:space="preserve">(4) </w:t>
      </w:r>
      <w:r w:rsidRPr="00B465B8">
        <w:rPr>
          <w:color w:val="auto"/>
          <w:szCs w:val="24"/>
        </w:rPr>
        <w:t>Keskkonnaamet kooskõlastab Natura asjakohase hindamise</w:t>
      </w:r>
      <w:r w:rsidR="00310D5D">
        <w:rPr>
          <w:color w:val="auto"/>
          <w:szCs w:val="24"/>
        </w:rPr>
        <w:t xml:space="preserve"> </w:t>
      </w:r>
      <w:r w:rsidRPr="00B465B8">
        <w:rPr>
          <w:color w:val="auto"/>
          <w:szCs w:val="24"/>
        </w:rPr>
        <w:t xml:space="preserve">aruande </w:t>
      </w:r>
      <w:r w:rsidR="00310D5D">
        <w:rPr>
          <w:color w:val="auto"/>
          <w:szCs w:val="24"/>
        </w:rPr>
        <w:t xml:space="preserve">eelnõu </w:t>
      </w:r>
      <w:r w:rsidRPr="00B465B8">
        <w:rPr>
          <w:color w:val="auto"/>
          <w:szCs w:val="24"/>
        </w:rPr>
        <w:t xml:space="preserve">või jätab selle kooskõlastamata 30 päeva jooksul </w:t>
      </w:r>
      <w:del w:id="62" w:author="Mari Koik" w:date="2024-08-23T14:05:00Z">
        <w:r w:rsidRPr="00B465B8" w:rsidDel="00424703">
          <w:rPr>
            <w:color w:val="auto"/>
            <w:szCs w:val="24"/>
          </w:rPr>
          <w:delText xml:space="preserve">aruande </w:delText>
        </w:r>
      </w:del>
      <w:ins w:id="63" w:author="Mari Koik" w:date="2024-08-23T14:05:00Z">
        <w:r w:rsidR="00424703">
          <w:rPr>
            <w:color w:val="auto"/>
            <w:szCs w:val="24"/>
          </w:rPr>
          <w:t>eelnõu</w:t>
        </w:r>
        <w:r w:rsidR="00424703" w:rsidRPr="00B465B8">
          <w:rPr>
            <w:color w:val="auto"/>
            <w:szCs w:val="24"/>
          </w:rPr>
          <w:t xml:space="preserve"> </w:t>
        </w:r>
      </w:ins>
      <w:r w:rsidRPr="00B465B8">
        <w:rPr>
          <w:color w:val="auto"/>
          <w:szCs w:val="24"/>
        </w:rPr>
        <w:t>saamisest arvates.</w:t>
      </w:r>
      <w:r>
        <w:rPr>
          <w:color w:val="auto"/>
          <w:szCs w:val="24"/>
        </w:rPr>
        <w:t>“;</w:t>
      </w:r>
    </w:p>
    <w:p w14:paraId="625627D1" w14:textId="77777777" w:rsidR="00B465B8" w:rsidRDefault="00B465B8" w:rsidP="00BE3755">
      <w:pPr>
        <w:spacing w:after="0" w:line="240" w:lineRule="auto"/>
        <w:ind w:left="-5" w:right="51"/>
        <w:rPr>
          <w:color w:val="auto"/>
          <w:szCs w:val="24"/>
        </w:rPr>
      </w:pPr>
    </w:p>
    <w:p w14:paraId="76403E3F" w14:textId="5698406B" w:rsidR="00B465B8" w:rsidRDefault="00CA21B1" w:rsidP="00BE3755">
      <w:pPr>
        <w:spacing w:after="0" w:line="240" w:lineRule="auto"/>
        <w:ind w:left="-5" w:right="51"/>
        <w:rPr>
          <w:color w:val="auto"/>
        </w:rPr>
      </w:pPr>
      <w:r w:rsidRPr="1823700D">
        <w:rPr>
          <w:b/>
          <w:bCs/>
          <w:color w:val="auto"/>
        </w:rPr>
        <w:t>2</w:t>
      </w:r>
      <w:r w:rsidR="64016FFA" w:rsidRPr="1823700D">
        <w:rPr>
          <w:b/>
          <w:bCs/>
          <w:color w:val="auto"/>
        </w:rPr>
        <w:t>8</w:t>
      </w:r>
      <w:r w:rsidR="00B465B8" w:rsidRPr="1823700D">
        <w:rPr>
          <w:b/>
          <w:bCs/>
          <w:color w:val="auto"/>
        </w:rPr>
        <w:t>)</w:t>
      </w:r>
      <w:r w:rsidR="00B465B8" w:rsidRPr="1823700D">
        <w:rPr>
          <w:color w:val="auto"/>
        </w:rPr>
        <w:t xml:space="preserve"> </w:t>
      </w:r>
      <w:r w:rsidR="00EF35B4" w:rsidRPr="1823700D">
        <w:rPr>
          <w:color w:val="auto"/>
        </w:rPr>
        <w:t>paragrahvi 69</w:t>
      </w:r>
      <w:r w:rsidR="00EF35B4" w:rsidRPr="1823700D">
        <w:rPr>
          <w:color w:val="auto"/>
          <w:vertAlign w:val="superscript"/>
        </w:rPr>
        <w:t>6</w:t>
      </w:r>
      <w:r w:rsidR="00EF35B4" w:rsidRPr="1823700D">
        <w:rPr>
          <w:color w:val="auto"/>
        </w:rPr>
        <w:t xml:space="preserve"> lõikes 7 asendatakse tekstiosa „</w:t>
      </w:r>
      <w:commentRangeStart w:id="64"/>
      <w:ins w:id="65" w:author="Mari Koik" w:date="2024-08-23T14:08:00Z">
        <w:r w:rsidR="00424703">
          <w:rPr>
            <w:color w:val="auto"/>
          </w:rPr>
          <w:t xml:space="preserve">saamisest </w:t>
        </w:r>
      </w:ins>
      <w:commentRangeEnd w:id="64"/>
      <w:r w:rsidR="00B74636">
        <w:rPr>
          <w:rStyle w:val="Kommentaariviide"/>
        </w:rPr>
        <w:commentReference w:id="64"/>
      </w:r>
      <w:r w:rsidR="009869D7" w:rsidRPr="1823700D">
        <w:rPr>
          <w:color w:val="auto"/>
        </w:rPr>
        <w:t xml:space="preserve">arvates või </w:t>
      </w:r>
      <w:r w:rsidR="00EF35B4" w:rsidRPr="1823700D">
        <w:rPr>
          <w:color w:val="auto"/>
        </w:rPr>
        <w:t>lõike 6 alusel määratud tähtaja jooksul“ tekstiosaga „</w:t>
      </w:r>
      <w:r w:rsidR="009869D7" w:rsidRPr="1823700D">
        <w:rPr>
          <w:color w:val="auto"/>
        </w:rPr>
        <w:t xml:space="preserve">või </w:t>
      </w:r>
      <w:r w:rsidR="00EF35B4" w:rsidRPr="1823700D">
        <w:rPr>
          <w:color w:val="auto"/>
        </w:rPr>
        <w:t>lõikes 6 sätestatud juhul täiendatud aruande saamisest</w:t>
      </w:r>
      <w:r w:rsidR="009869D7" w:rsidRPr="1823700D">
        <w:rPr>
          <w:color w:val="auto"/>
        </w:rPr>
        <w:t xml:space="preserve"> arvates</w:t>
      </w:r>
      <w:r w:rsidR="00EF35B4" w:rsidRPr="1823700D">
        <w:rPr>
          <w:color w:val="auto"/>
        </w:rPr>
        <w:t>“;</w:t>
      </w:r>
    </w:p>
    <w:p w14:paraId="369CB59A" w14:textId="77777777" w:rsidR="00EF35B4" w:rsidRDefault="00EF35B4" w:rsidP="00BE3755">
      <w:pPr>
        <w:spacing w:after="0" w:line="240" w:lineRule="auto"/>
        <w:ind w:left="-5" w:right="51"/>
        <w:rPr>
          <w:color w:val="auto"/>
          <w:szCs w:val="24"/>
        </w:rPr>
      </w:pPr>
    </w:p>
    <w:p w14:paraId="691FB18D" w14:textId="1EBF0B37" w:rsidR="00EF35B4" w:rsidRPr="00AB2CDC" w:rsidRDefault="618CF6C3" w:rsidP="00BE3755">
      <w:pPr>
        <w:spacing w:after="0" w:line="240" w:lineRule="auto"/>
        <w:ind w:left="-5" w:right="51"/>
        <w:rPr>
          <w:color w:val="auto"/>
        </w:rPr>
      </w:pPr>
      <w:r w:rsidRPr="1823700D">
        <w:rPr>
          <w:b/>
          <w:bCs/>
          <w:color w:val="auto"/>
        </w:rPr>
        <w:t>29</w:t>
      </w:r>
      <w:r w:rsidR="4A593888" w:rsidRPr="1823700D">
        <w:rPr>
          <w:b/>
          <w:bCs/>
          <w:color w:val="auto"/>
        </w:rPr>
        <w:t>)</w:t>
      </w:r>
      <w:r w:rsidR="4A593888" w:rsidRPr="1823700D">
        <w:rPr>
          <w:color w:val="auto"/>
        </w:rPr>
        <w:t xml:space="preserve"> paragrahvi 69</w:t>
      </w:r>
      <w:r w:rsidR="4A593888" w:rsidRPr="1823700D">
        <w:rPr>
          <w:color w:val="auto"/>
          <w:vertAlign w:val="superscript"/>
        </w:rPr>
        <w:t>7</w:t>
      </w:r>
      <w:r w:rsidR="4A593888" w:rsidRPr="1823700D">
        <w:rPr>
          <w:color w:val="auto"/>
        </w:rPr>
        <w:t xml:space="preserve"> lõiget 1 täiendatakse pärast sõna „otsustaja“ sõnadega „taotleja ettepaneku</w:t>
      </w:r>
      <w:r w:rsidR="57966F79" w:rsidRPr="1823700D">
        <w:rPr>
          <w:color w:val="auto"/>
        </w:rPr>
        <w:t>l</w:t>
      </w:r>
      <w:r w:rsidR="4A593888" w:rsidRPr="1823700D">
        <w:rPr>
          <w:color w:val="auto"/>
        </w:rPr>
        <w:t xml:space="preserve"> ja“;</w:t>
      </w:r>
    </w:p>
    <w:p w14:paraId="28218F22" w14:textId="04AD7C5D" w:rsidR="1BFD1A19" w:rsidRDefault="1BFD1A19" w:rsidP="00BE3755">
      <w:pPr>
        <w:spacing w:after="0" w:line="240" w:lineRule="auto"/>
        <w:ind w:left="-5" w:right="51"/>
        <w:rPr>
          <w:color w:val="auto"/>
        </w:rPr>
      </w:pPr>
    </w:p>
    <w:p w14:paraId="1A018BF7" w14:textId="221DEE36" w:rsidR="1DA37994" w:rsidRPr="00FF5435" w:rsidRDefault="542489A4" w:rsidP="00BE3755">
      <w:pPr>
        <w:spacing w:after="0" w:line="240" w:lineRule="auto"/>
        <w:ind w:left="-5" w:right="51"/>
        <w:rPr>
          <w:color w:val="auto"/>
          <w:szCs w:val="24"/>
        </w:rPr>
      </w:pPr>
      <w:r w:rsidRPr="00FF5435">
        <w:rPr>
          <w:b/>
          <w:bCs/>
          <w:color w:val="auto"/>
        </w:rPr>
        <w:t>3</w:t>
      </w:r>
      <w:r w:rsidR="070DF55F" w:rsidRPr="00FF5435">
        <w:rPr>
          <w:b/>
          <w:bCs/>
          <w:color w:val="auto"/>
        </w:rPr>
        <w:t>0</w:t>
      </w:r>
      <w:r w:rsidR="1DA37994" w:rsidRPr="00FF5435">
        <w:rPr>
          <w:b/>
          <w:bCs/>
          <w:color w:val="auto"/>
        </w:rPr>
        <w:t xml:space="preserve">) </w:t>
      </w:r>
      <w:r w:rsidR="1DA37994" w:rsidRPr="00FF5435">
        <w:rPr>
          <w:color w:val="auto"/>
          <w:szCs w:val="24"/>
        </w:rPr>
        <w:t>paragrahvi 69</w:t>
      </w:r>
      <w:r w:rsidR="1DA37994" w:rsidRPr="00FF5435">
        <w:rPr>
          <w:color w:val="auto"/>
          <w:szCs w:val="24"/>
          <w:vertAlign w:val="superscript"/>
        </w:rPr>
        <w:t>7</w:t>
      </w:r>
      <w:r w:rsidR="1DA37994" w:rsidRPr="00FF5435">
        <w:rPr>
          <w:color w:val="auto"/>
          <w:szCs w:val="24"/>
        </w:rPr>
        <w:t xml:space="preserve"> lõi</w:t>
      </w:r>
      <w:r w:rsidR="417D35A0" w:rsidRPr="00FF5435">
        <w:rPr>
          <w:color w:val="auto"/>
          <w:szCs w:val="24"/>
        </w:rPr>
        <w:t>k</w:t>
      </w:r>
      <w:r w:rsidR="1DA37994" w:rsidRPr="00FF5435">
        <w:rPr>
          <w:color w:val="auto"/>
          <w:szCs w:val="24"/>
        </w:rPr>
        <w:t xml:space="preserve">e 2 </w:t>
      </w:r>
      <w:r w:rsidR="44E631F8" w:rsidRPr="00FF5435">
        <w:rPr>
          <w:color w:val="auto"/>
          <w:szCs w:val="24"/>
        </w:rPr>
        <w:t xml:space="preserve">punkt 2 </w:t>
      </w:r>
      <w:r w:rsidR="1DA37994" w:rsidRPr="00FF5435">
        <w:rPr>
          <w:color w:val="auto"/>
          <w:szCs w:val="24"/>
        </w:rPr>
        <w:t>muudetakse ja sõnastatakse järgmiselt:</w:t>
      </w:r>
    </w:p>
    <w:p w14:paraId="48AF0563" w14:textId="067CEFE5" w:rsidR="1654F8D7" w:rsidRPr="00656C0C" w:rsidRDefault="1654F8D7" w:rsidP="00BE3755">
      <w:pPr>
        <w:spacing w:after="0" w:line="240" w:lineRule="auto"/>
        <w:ind w:left="-5" w:right="51"/>
        <w:rPr>
          <w:color w:val="202020"/>
          <w:szCs w:val="24"/>
        </w:rPr>
      </w:pPr>
      <w:r w:rsidRPr="00FF5435">
        <w:rPr>
          <w:color w:val="auto"/>
          <w:szCs w:val="24"/>
        </w:rPr>
        <w:t>„</w:t>
      </w:r>
      <w:r w:rsidRPr="00FF5435">
        <w:rPr>
          <w:color w:val="202020"/>
          <w:szCs w:val="24"/>
        </w:rPr>
        <w:t>2) eksperdi või eksper</w:t>
      </w:r>
      <w:r w:rsidR="00FF5435" w:rsidRPr="00FF5435">
        <w:rPr>
          <w:color w:val="202020"/>
          <w:szCs w:val="24"/>
        </w:rPr>
        <w:t>di</w:t>
      </w:r>
      <w:r w:rsidRPr="00FF5435">
        <w:rPr>
          <w:color w:val="202020"/>
          <w:szCs w:val="24"/>
        </w:rPr>
        <w:t>rühma, kes koostab hindamisaruande, arves</w:t>
      </w:r>
      <w:r w:rsidR="00FF5435" w:rsidRPr="00BE3755">
        <w:rPr>
          <w:color w:val="202020"/>
          <w:szCs w:val="24"/>
        </w:rPr>
        <w:t>tades</w:t>
      </w:r>
      <w:r w:rsidRPr="00FF5435">
        <w:rPr>
          <w:color w:val="202020"/>
          <w:szCs w:val="24"/>
        </w:rPr>
        <w:t xml:space="preserve"> </w:t>
      </w:r>
      <w:r w:rsidR="00FF5435" w:rsidRPr="00BE3755">
        <w:rPr>
          <w:color w:val="202020"/>
          <w:szCs w:val="24"/>
        </w:rPr>
        <w:t xml:space="preserve">nõudeid </w:t>
      </w:r>
      <w:r w:rsidRPr="00FF5435">
        <w:rPr>
          <w:color w:val="202020"/>
          <w:szCs w:val="24"/>
        </w:rPr>
        <w:t>eksperdile ja asjakohasel juhul kavandatavast tegevusest või strateegilise planeerimisdokumendi kehtestamisest huvitatud isiku ettepanekut;</w:t>
      </w:r>
      <w:r w:rsidR="00FF5435" w:rsidRPr="00BE3755">
        <w:rPr>
          <w:color w:val="202020"/>
          <w:szCs w:val="24"/>
        </w:rPr>
        <w:t>“</w:t>
      </w:r>
      <w:r w:rsidR="70935764" w:rsidRPr="00FF5435">
        <w:rPr>
          <w:color w:val="202020"/>
          <w:szCs w:val="24"/>
        </w:rPr>
        <w:t>;</w:t>
      </w:r>
    </w:p>
    <w:p w14:paraId="5C2F2785" w14:textId="49FD623C" w:rsidR="65195C00" w:rsidRPr="00DF16AE" w:rsidRDefault="65195C00" w:rsidP="00BE3755">
      <w:pPr>
        <w:spacing w:after="0" w:line="240" w:lineRule="auto"/>
        <w:ind w:left="-5" w:right="51"/>
        <w:rPr>
          <w:color w:val="auto"/>
          <w:szCs w:val="24"/>
        </w:rPr>
      </w:pPr>
    </w:p>
    <w:p w14:paraId="38AD4AE5" w14:textId="6DF902E1" w:rsidR="08851E2E" w:rsidRPr="00DF16AE" w:rsidRDefault="57B9746E" w:rsidP="00BE3755">
      <w:pPr>
        <w:spacing w:after="0" w:line="240" w:lineRule="auto"/>
        <w:ind w:left="-5" w:right="51"/>
        <w:rPr>
          <w:color w:val="auto"/>
          <w:szCs w:val="24"/>
        </w:rPr>
      </w:pPr>
      <w:r w:rsidRPr="00DF16AE">
        <w:rPr>
          <w:b/>
          <w:bCs/>
          <w:color w:val="auto"/>
          <w:szCs w:val="24"/>
        </w:rPr>
        <w:t>3</w:t>
      </w:r>
      <w:r w:rsidR="44BDE432" w:rsidRPr="1823700D">
        <w:rPr>
          <w:b/>
          <w:bCs/>
          <w:color w:val="auto"/>
          <w:szCs w:val="24"/>
        </w:rPr>
        <w:t>1</w:t>
      </w:r>
      <w:r w:rsidR="08851E2E" w:rsidRPr="00656C0C">
        <w:rPr>
          <w:b/>
          <w:bCs/>
          <w:color w:val="auto"/>
          <w:szCs w:val="24"/>
        </w:rPr>
        <w:t>)</w:t>
      </w:r>
      <w:r w:rsidR="66B6DF27" w:rsidRPr="00DF16AE">
        <w:rPr>
          <w:b/>
          <w:bCs/>
          <w:color w:val="auto"/>
          <w:szCs w:val="24"/>
        </w:rPr>
        <w:t xml:space="preserve"> </w:t>
      </w:r>
      <w:r w:rsidR="66B6DF27" w:rsidRPr="00656C0C">
        <w:rPr>
          <w:color w:val="auto"/>
          <w:szCs w:val="24"/>
        </w:rPr>
        <w:t>paragrahvi 69</w:t>
      </w:r>
      <w:r w:rsidR="66B6DF27" w:rsidRPr="00656C0C">
        <w:rPr>
          <w:color w:val="auto"/>
          <w:szCs w:val="24"/>
          <w:vertAlign w:val="superscript"/>
        </w:rPr>
        <w:t>7</w:t>
      </w:r>
      <w:r w:rsidR="66B6DF27" w:rsidRPr="00656C0C">
        <w:rPr>
          <w:color w:val="auto"/>
          <w:szCs w:val="24"/>
        </w:rPr>
        <w:t xml:space="preserve"> lõiget 2 </w:t>
      </w:r>
      <w:r w:rsidR="07E89EB1" w:rsidRPr="00656C0C">
        <w:rPr>
          <w:color w:val="auto"/>
          <w:szCs w:val="24"/>
        </w:rPr>
        <w:t xml:space="preserve">täiendatakse </w:t>
      </w:r>
      <w:r w:rsidR="7ECBD2AF" w:rsidRPr="00DF16AE">
        <w:rPr>
          <w:color w:val="auto"/>
          <w:szCs w:val="24"/>
        </w:rPr>
        <w:t>punktiga 2</w:t>
      </w:r>
      <w:r w:rsidR="7ECBD2AF" w:rsidRPr="00656C0C">
        <w:rPr>
          <w:color w:val="auto"/>
          <w:szCs w:val="24"/>
          <w:vertAlign w:val="superscript"/>
        </w:rPr>
        <w:t>1</w:t>
      </w:r>
      <w:r w:rsidR="7ECBD2AF" w:rsidRPr="00DF16AE">
        <w:rPr>
          <w:color w:val="auto"/>
          <w:szCs w:val="24"/>
          <w:vertAlign w:val="superscript"/>
        </w:rPr>
        <w:t xml:space="preserve"> </w:t>
      </w:r>
      <w:r w:rsidR="7ECBD2AF" w:rsidRPr="00DF16AE">
        <w:rPr>
          <w:color w:val="auto"/>
          <w:szCs w:val="24"/>
        </w:rPr>
        <w:t>järgmises sõnastuses:</w:t>
      </w:r>
    </w:p>
    <w:p w14:paraId="3DE9D029" w14:textId="020BC923" w:rsidR="7ECBD2AF" w:rsidRPr="00656C0C" w:rsidRDefault="7ECBD2AF" w:rsidP="00BE3755">
      <w:pPr>
        <w:spacing w:after="0" w:line="240" w:lineRule="auto"/>
        <w:ind w:left="-5" w:right="51"/>
        <w:rPr>
          <w:color w:val="202020"/>
          <w:szCs w:val="24"/>
        </w:rPr>
      </w:pPr>
      <w:r w:rsidRPr="00DF16AE">
        <w:rPr>
          <w:color w:val="auto"/>
          <w:szCs w:val="24"/>
        </w:rPr>
        <w:lastRenderedPageBreak/>
        <w:t>„2</w:t>
      </w:r>
      <w:r w:rsidRPr="00DF16AE">
        <w:rPr>
          <w:color w:val="auto"/>
          <w:szCs w:val="24"/>
          <w:vertAlign w:val="superscript"/>
        </w:rPr>
        <w:t>1</w:t>
      </w:r>
      <w:r w:rsidRPr="00DF16AE">
        <w:rPr>
          <w:color w:val="auto"/>
          <w:szCs w:val="24"/>
        </w:rPr>
        <w:t xml:space="preserve">) </w:t>
      </w:r>
      <w:r w:rsidRPr="00656C0C">
        <w:rPr>
          <w:color w:val="202020"/>
          <w:szCs w:val="24"/>
        </w:rPr>
        <w:t>avalikkuse jaoks esmatähtsad ja erakordselt tungivad põhjused, sealhulgas sotsiaalsed või majanduslikku laadi põhjused, mis kaaluvad üles Natura 2000 võrgustiku ala terviklikkuse säilimise</w:t>
      </w:r>
      <w:r w:rsidR="15DB3A24" w:rsidRPr="00656C0C">
        <w:rPr>
          <w:color w:val="202020"/>
          <w:szCs w:val="24"/>
        </w:rPr>
        <w:t>;</w:t>
      </w:r>
      <w:r w:rsidR="00FF5435">
        <w:rPr>
          <w:color w:val="202020"/>
          <w:szCs w:val="24"/>
        </w:rPr>
        <w:t>“</w:t>
      </w:r>
      <w:r w:rsidR="327835A5" w:rsidRPr="00656C0C">
        <w:rPr>
          <w:color w:val="202020"/>
          <w:szCs w:val="24"/>
        </w:rPr>
        <w:t>;</w:t>
      </w:r>
    </w:p>
    <w:p w14:paraId="47DBDF91" w14:textId="77777777" w:rsidR="0091559D" w:rsidRPr="00DF16AE" w:rsidRDefault="0091559D" w:rsidP="00BE3755">
      <w:pPr>
        <w:spacing w:after="0" w:line="240" w:lineRule="auto"/>
        <w:ind w:left="-5" w:right="51"/>
        <w:rPr>
          <w:color w:val="auto"/>
          <w:szCs w:val="24"/>
        </w:rPr>
      </w:pPr>
    </w:p>
    <w:p w14:paraId="397A4E4A" w14:textId="773383F8" w:rsidR="0091559D" w:rsidRDefault="3EF8ED76" w:rsidP="00BE3755">
      <w:pPr>
        <w:spacing w:after="0" w:line="240" w:lineRule="auto"/>
        <w:ind w:left="-5" w:right="51"/>
        <w:rPr>
          <w:color w:val="auto"/>
        </w:rPr>
      </w:pPr>
      <w:r w:rsidRPr="1823700D">
        <w:rPr>
          <w:b/>
          <w:bCs/>
          <w:color w:val="auto"/>
        </w:rPr>
        <w:t>3</w:t>
      </w:r>
      <w:r w:rsidR="483F7194" w:rsidRPr="1823700D">
        <w:rPr>
          <w:b/>
          <w:bCs/>
          <w:color w:val="auto"/>
        </w:rPr>
        <w:t>2</w:t>
      </w:r>
      <w:r w:rsidR="4A593888" w:rsidRPr="1823700D">
        <w:rPr>
          <w:b/>
          <w:bCs/>
          <w:color w:val="auto"/>
        </w:rPr>
        <w:t>)</w:t>
      </w:r>
      <w:r w:rsidR="4A593888" w:rsidRPr="1823700D">
        <w:rPr>
          <w:color w:val="auto"/>
        </w:rPr>
        <w:t xml:space="preserve"> paragrahvi 69</w:t>
      </w:r>
      <w:r w:rsidR="4A593888" w:rsidRPr="1823700D">
        <w:rPr>
          <w:color w:val="auto"/>
          <w:vertAlign w:val="superscript"/>
        </w:rPr>
        <w:t>7</w:t>
      </w:r>
      <w:r w:rsidR="4A593888" w:rsidRPr="1823700D">
        <w:rPr>
          <w:color w:val="auto"/>
        </w:rPr>
        <w:t xml:space="preserve"> täiendatakse lõikega 2</w:t>
      </w:r>
      <w:r w:rsidR="4A593888" w:rsidRPr="1823700D">
        <w:rPr>
          <w:color w:val="auto"/>
          <w:vertAlign w:val="superscript"/>
        </w:rPr>
        <w:t>1</w:t>
      </w:r>
      <w:r w:rsidR="4A593888" w:rsidRPr="1823700D">
        <w:rPr>
          <w:color w:val="auto"/>
        </w:rPr>
        <w:t xml:space="preserve"> järgmises sõnastuses:</w:t>
      </w:r>
    </w:p>
    <w:p w14:paraId="3AB4BC42" w14:textId="2ABCD0C4" w:rsidR="00AB2CDC" w:rsidRDefault="00AB2CDC" w:rsidP="00BE3755">
      <w:pPr>
        <w:spacing w:after="0" w:line="240" w:lineRule="auto"/>
        <w:ind w:left="-5" w:right="51"/>
        <w:rPr>
          <w:color w:val="auto"/>
        </w:rPr>
      </w:pPr>
      <w:r w:rsidRPr="10B0E90C">
        <w:rPr>
          <w:color w:val="auto"/>
        </w:rPr>
        <w:t>„(2</w:t>
      </w:r>
      <w:r w:rsidRPr="10B0E90C">
        <w:rPr>
          <w:color w:val="auto"/>
          <w:vertAlign w:val="superscript"/>
        </w:rPr>
        <w:t>1</w:t>
      </w:r>
      <w:r w:rsidRPr="10B0E90C">
        <w:rPr>
          <w:color w:val="auto"/>
        </w:rPr>
        <w:t>) Natura erandi menetluse algatamise otsuse eelnõu avalikustatakse käesoleva seaduse §</w:t>
      </w:r>
      <w:r w:rsidR="00C61871">
        <w:rPr>
          <w:color w:val="auto"/>
        </w:rPr>
        <w:noBreakHyphen/>
      </w:r>
      <w:r w:rsidR="00311735" w:rsidRPr="10B0E90C">
        <w:rPr>
          <w:color w:val="auto"/>
        </w:rPr>
        <w:t>s</w:t>
      </w:r>
      <w:r w:rsidR="00C61871">
        <w:rPr>
          <w:color w:val="auto"/>
        </w:rPr>
        <w:t> </w:t>
      </w:r>
      <w:r w:rsidRPr="10B0E90C">
        <w:rPr>
          <w:color w:val="auto"/>
        </w:rPr>
        <w:t>69</w:t>
      </w:r>
      <w:r w:rsidRPr="10B0E90C">
        <w:rPr>
          <w:color w:val="auto"/>
          <w:vertAlign w:val="superscript"/>
        </w:rPr>
        <w:t>8</w:t>
      </w:r>
      <w:r w:rsidR="00311735" w:rsidRPr="10B0E90C">
        <w:rPr>
          <w:color w:val="auto"/>
          <w:vertAlign w:val="superscript"/>
        </w:rPr>
        <w:t xml:space="preserve"> </w:t>
      </w:r>
      <w:r w:rsidR="00311735" w:rsidRPr="10B0E90C">
        <w:rPr>
          <w:color w:val="auto"/>
        </w:rPr>
        <w:t>sätestatud korras</w:t>
      </w:r>
      <w:r w:rsidRPr="10B0E90C">
        <w:rPr>
          <w:color w:val="auto"/>
        </w:rPr>
        <w:t>. Avaliku väljapaneku tähtaeg on vähemalt 14 päeva.</w:t>
      </w:r>
      <w:r w:rsidR="00311735" w:rsidRPr="10B0E90C">
        <w:rPr>
          <w:color w:val="auto"/>
        </w:rPr>
        <w:t>“;</w:t>
      </w:r>
    </w:p>
    <w:p w14:paraId="1B3F2030" w14:textId="77777777" w:rsidR="00311735" w:rsidRDefault="00311735" w:rsidP="00BE3755">
      <w:pPr>
        <w:spacing w:after="0" w:line="240" w:lineRule="auto"/>
        <w:ind w:left="-5" w:right="51"/>
        <w:rPr>
          <w:color w:val="auto"/>
          <w:szCs w:val="24"/>
        </w:rPr>
      </w:pPr>
    </w:p>
    <w:p w14:paraId="44AB5418" w14:textId="0C51E785" w:rsidR="00311735" w:rsidRDefault="14930907" w:rsidP="00BE3755">
      <w:pPr>
        <w:spacing w:after="0" w:line="240" w:lineRule="auto"/>
        <w:ind w:left="-5" w:right="51"/>
        <w:rPr>
          <w:color w:val="auto"/>
        </w:rPr>
      </w:pPr>
      <w:r w:rsidRPr="1823700D">
        <w:rPr>
          <w:b/>
          <w:bCs/>
          <w:color w:val="auto"/>
        </w:rPr>
        <w:t>3</w:t>
      </w:r>
      <w:r w:rsidR="3E241B4B" w:rsidRPr="1823700D">
        <w:rPr>
          <w:b/>
          <w:bCs/>
          <w:color w:val="auto"/>
        </w:rPr>
        <w:t>3</w:t>
      </w:r>
      <w:r w:rsidR="5E64FF73" w:rsidRPr="1823700D">
        <w:rPr>
          <w:b/>
          <w:bCs/>
          <w:color w:val="auto"/>
        </w:rPr>
        <w:t>)</w:t>
      </w:r>
      <w:r w:rsidR="5E64FF73" w:rsidRPr="1823700D">
        <w:rPr>
          <w:color w:val="auto"/>
        </w:rPr>
        <w:t xml:space="preserve"> paragrahvi 69</w:t>
      </w:r>
      <w:r w:rsidR="5E64FF73" w:rsidRPr="1823700D">
        <w:rPr>
          <w:color w:val="auto"/>
          <w:vertAlign w:val="superscript"/>
        </w:rPr>
        <w:t>7</w:t>
      </w:r>
      <w:r w:rsidR="5E64FF73" w:rsidRPr="1823700D">
        <w:rPr>
          <w:color w:val="auto"/>
        </w:rPr>
        <w:t xml:space="preserve"> lõige 3 muudetakse ja sõnastatakse järgmiselt:</w:t>
      </w:r>
    </w:p>
    <w:p w14:paraId="7A58900C" w14:textId="62C4607C" w:rsidR="00311735" w:rsidRDefault="00311735" w:rsidP="00BE3755">
      <w:pPr>
        <w:spacing w:after="0" w:line="240" w:lineRule="auto"/>
        <w:ind w:left="-5" w:right="51"/>
        <w:rPr>
          <w:color w:val="auto"/>
        </w:rPr>
      </w:pPr>
      <w:r w:rsidRPr="1823700D">
        <w:rPr>
          <w:color w:val="auto"/>
        </w:rPr>
        <w:t>„(3) Otsustaja küsib enne käesoleva paragrahvi lõi</w:t>
      </w:r>
      <w:r w:rsidR="00F800C3" w:rsidRPr="1823700D">
        <w:rPr>
          <w:color w:val="auto"/>
        </w:rPr>
        <w:t>k</w:t>
      </w:r>
      <w:r w:rsidRPr="1823700D">
        <w:rPr>
          <w:color w:val="auto"/>
        </w:rPr>
        <w:t>e 2 kohase otsuse tegemist arvamuse asjaomastelt asutustelt, kes esitavad selle käesoleva paragrahvi lõikes 2</w:t>
      </w:r>
      <w:r w:rsidRPr="1823700D">
        <w:rPr>
          <w:color w:val="auto"/>
          <w:vertAlign w:val="superscript"/>
        </w:rPr>
        <w:t>1</w:t>
      </w:r>
      <w:r w:rsidRPr="1823700D">
        <w:rPr>
          <w:color w:val="auto"/>
        </w:rPr>
        <w:t xml:space="preserve"> nimetatud avaliku väljapaneku </w:t>
      </w:r>
      <w:r w:rsidR="00767752" w:rsidRPr="1823700D">
        <w:rPr>
          <w:color w:val="auto"/>
        </w:rPr>
        <w:t xml:space="preserve">tähtaja </w:t>
      </w:r>
      <w:r w:rsidRPr="1823700D">
        <w:rPr>
          <w:color w:val="auto"/>
        </w:rPr>
        <w:t>jooksul.“;</w:t>
      </w:r>
    </w:p>
    <w:p w14:paraId="6A4F906C" w14:textId="07BEE804" w:rsidR="1BFD1A19" w:rsidRDefault="1BFD1A19" w:rsidP="00BE3755">
      <w:pPr>
        <w:spacing w:after="0" w:line="240" w:lineRule="auto"/>
        <w:ind w:left="-5" w:right="51"/>
        <w:rPr>
          <w:color w:val="auto"/>
        </w:rPr>
      </w:pPr>
    </w:p>
    <w:p w14:paraId="15639F2E" w14:textId="45A1A990" w:rsidR="5972F2BF" w:rsidRPr="00DF16AE" w:rsidRDefault="6088C47B" w:rsidP="00BE3755">
      <w:pPr>
        <w:spacing w:after="0" w:line="240" w:lineRule="auto"/>
        <w:ind w:left="-15" w:right="51" w:firstLine="0"/>
        <w:rPr>
          <w:color w:val="auto"/>
          <w:szCs w:val="24"/>
        </w:rPr>
      </w:pPr>
      <w:commentRangeStart w:id="66"/>
      <w:r w:rsidRPr="1823700D">
        <w:rPr>
          <w:b/>
          <w:bCs/>
          <w:color w:val="auto"/>
        </w:rPr>
        <w:t>3</w:t>
      </w:r>
      <w:r w:rsidR="51636DF3" w:rsidRPr="1823700D">
        <w:rPr>
          <w:b/>
          <w:bCs/>
          <w:color w:val="auto"/>
        </w:rPr>
        <w:t>4</w:t>
      </w:r>
      <w:r w:rsidR="5972F2BF" w:rsidRPr="00656C0C">
        <w:rPr>
          <w:b/>
          <w:bCs/>
          <w:color w:val="auto"/>
        </w:rPr>
        <w:t>)</w:t>
      </w:r>
      <w:r w:rsidR="5972F2BF" w:rsidRPr="00DF16AE">
        <w:rPr>
          <w:color w:val="auto"/>
          <w:szCs w:val="24"/>
        </w:rPr>
        <w:t xml:space="preserve"> paragrahvi 69</w:t>
      </w:r>
      <w:r w:rsidR="5972F2BF" w:rsidRPr="00656C0C">
        <w:rPr>
          <w:color w:val="auto"/>
          <w:szCs w:val="24"/>
          <w:vertAlign w:val="superscript"/>
        </w:rPr>
        <w:t>7</w:t>
      </w:r>
      <w:r w:rsidR="5972F2BF" w:rsidRPr="00DF16AE">
        <w:rPr>
          <w:color w:val="auto"/>
          <w:szCs w:val="24"/>
        </w:rPr>
        <w:t xml:space="preserve"> lõike 4 esime</w:t>
      </w:r>
      <w:r w:rsidR="513A4F64" w:rsidRPr="1823700D">
        <w:rPr>
          <w:color w:val="auto"/>
          <w:szCs w:val="24"/>
        </w:rPr>
        <w:t>ne</w:t>
      </w:r>
      <w:r w:rsidR="5972F2BF" w:rsidRPr="00DF16AE">
        <w:rPr>
          <w:color w:val="auto"/>
          <w:szCs w:val="24"/>
        </w:rPr>
        <w:t xml:space="preserve"> lause muudetakse ja sõnastatakse järgmiselt:</w:t>
      </w:r>
    </w:p>
    <w:p w14:paraId="14BDEA6A" w14:textId="7F567130" w:rsidR="2460D297" w:rsidRPr="00656C0C" w:rsidRDefault="2460D297" w:rsidP="00BE3755">
      <w:pPr>
        <w:spacing w:after="0" w:line="240" w:lineRule="auto"/>
        <w:ind w:left="-5" w:right="51"/>
        <w:rPr>
          <w:color w:val="202020"/>
          <w:szCs w:val="24"/>
        </w:rPr>
      </w:pPr>
      <w:r w:rsidRPr="00DF16AE">
        <w:rPr>
          <w:color w:val="auto"/>
          <w:szCs w:val="24"/>
        </w:rPr>
        <w:t>„</w:t>
      </w:r>
      <w:r w:rsidRPr="00656C0C">
        <w:rPr>
          <w:color w:val="202020"/>
          <w:szCs w:val="24"/>
        </w:rPr>
        <w:t>(4) Ekspert või eksper</w:t>
      </w:r>
      <w:r w:rsidR="001B52D5">
        <w:rPr>
          <w:color w:val="202020"/>
          <w:szCs w:val="24"/>
        </w:rPr>
        <w:t>di</w:t>
      </w:r>
      <w:r w:rsidRPr="00656C0C">
        <w:rPr>
          <w:color w:val="202020"/>
          <w:szCs w:val="24"/>
        </w:rPr>
        <w:t>rühm koostab Natura erandi tegemise aruande, mis peab sisaldama vähemalt järgmisi andmeid:</w:t>
      </w:r>
      <w:r w:rsidR="001B52D5">
        <w:rPr>
          <w:color w:val="202020"/>
          <w:szCs w:val="24"/>
        </w:rPr>
        <w:t>“</w:t>
      </w:r>
      <w:r w:rsidR="1F9C9739" w:rsidRPr="1823700D">
        <w:rPr>
          <w:color w:val="202020"/>
          <w:szCs w:val="24"/>
        </w:rPr>
        <w:t>;</w:t>
      </w:r>
      <w:commentRangeEnd w:id="66"/>
      <w:r w:rsidR="007F11B7">
        <w:rPr>
          <w:rStyle w:val="Kommentaariviide"/>
        </w:rPr>
        <w:commentReference w:id="66"/>
      </w:r>
    </w:p>
    <w:p w14:paraId="3B39B6BE" w14:textId="77777777" w:rsidR="00311735" w:rsidRDefault="00311735" w:rsidP="00BE3755">
      <w:pPr>
        <w:spacing w:after="0" w:line="240" w:lineRule="auto"/>
        <w:ind w:left="-5" w:right="51"/>
        <w:rPr>
          <w:color w:val="auto"/>
        </w:rPr>
      </w:pPr>
    </w:p>
    <w:p w14:paraId="00C882F0" w14:textId="6844AD87" w:rsidR="00311735" w:rsidRDefault="786701D5" w:rsidP="00BE3755">
      <w:pPr>
        <w:spacing w:after="0" w:line="240" w:lineRule="auto"/>
        <w:ind w:left="-5" w:right="51"/>
        <w:rPr>
          <w:color w:val="auto"/>
        </w:rPr>
      </w:pPr>
      <w:r w:rsidRPr="1823700D">
        <w:rPr>
          <w:b/>
          <w:bCs/>
          <w:color w:val="auto"/>
        </w:rPr>
        <w:t>3</w:t>
      </w:r>
      <w:r w:rsidR="000A768E">
        <w:rPr>
          <w:b/>
          <w:bCs/>
          <w:color w:val="auto"/>
        </w:rPr>
        <w:t>5</w:t>
      </w:r>
      <w:r w:rsidR="5E64FF73" w:rsidRPr="1823700D">
        <w:rPr>
          <w:b/>
          <w:bCs/>
          <w:color w:val="auto"/>
        </w:rPr>
        <w:t>)</w:t>
      </w:r>
      <w:r w:rsidR="5E64FF73" w:rsidRPr="1823700D">
        <w:rPr>
          <w:color w:val="auto"/>
        </w:rPr>
        <w:t xml:space="preserve"> paragrahvi 69</w:t>
      </w:r>
      <w:r w:rsidR="5E64FF73" w:rsidRPr="1823700D">
        <w:rPr>
          <w:color w:val="auto"/>
          <w:vertAlign w:val="superscript"/>
        </w:rPr>
        <w:t>7</w:t>
      </w:r>
      <w:r w:rsidR="5E64FF73" w:rsidRPr="1823700D">
        <w:rPr>
          <w:color w:val="auto"/>
        </w:rPr>
        <w:t xml:space="preserve"> lõike 4 punkt</w:t>
      </w:r>
      <w:r w:rsidR="39DA045F" w:rsidRPr="1823700D">
        <w:rPr>
          <w:color w:val="auto"/>
        </w:rPr>
        <w:t xml:space="preserve"> 5 muudetakse ja sõnastatakse järgmiselt:</w:t>
      </w:r>
    </w:p>
    <w:p w14:paraId="1743C0BB" w14:textId="5343EBB8" w:rsidR="00070298" w:rsidRDefault="00070298" w:rsidP="00BE3755">
      <w:pPr>
        <w:spacing w:after="0" w:line="240" w:lineRule="auto"/>
        <w:ind w:left="-5" w:right="51"/>
        <w:rPr>
          <w:color w:val="auto"/>
        </w:rPr>
      </w:pPr>
      <w:r w:rsidRPr="1823700D">
        <w:rPr>
          <w:color w:val="auto"/>
        </w:rPr>
        <w:t xml:space="preserve">„5) </w:t>
      </w:r>
      <w:r w:rsidR="308C2286" w:rsidRPr="1823700D">
        <w:rPr>
          <w:color w:val="auto"/>
        </w:rPr>
        <w:t>käesoleva seaduse § 70</w:t>
      </w:r>
      <w:r w:rsidR="308C2286" w:rsidRPr="00656C0C">
        <w:rPr>
          <w:color w:val="auto"/>
          <w:vertAlign w:val="superscript"/>
        </w:rPr>
        <w:t>1</w:t>
      </w:r>
      <w:r w:rsidR="7E4BBCE6" w:rsidRPr="1823700D">
        <w:rPr>
          <w:color w:val="auto"/>
        </w:rPr>
        <w:t xml:space="preserve"> lõikes 2 nimetatud</w:t>
      </w:r>
      <w:r w:rsidR="308C2286" w:rsidRPr="1823700D">
        <w:rPr>
          <w:color w:val="auto"/>
        </w:rPr>
        <w:t xml:space="preserve"> </w:t>
      </w:r>
      <w:r w:rsidRPr="1823700D">
        <w:rPr>
          <w:color w:val="auto"/>
        </w:rPr>
        <w:t>hüvitusmeetmete kirjeldus, hinnang nende rakendamise tõhususele ja vajaduse</w:t>
      </w:r>
      <w:r w:rsidR="001B52D5">
        <w:rPr>
          <w:color w:val="auto"/>
        </w:rPr>
        <w:t xml:space="preserve"> korra</w:t>
      </w:r>
      <w:r w:rsidRPr="1823700D">
        <w:rPr>
          <w:color w:val="auto"/>
        </w:rPr>
        <w:t xml:space="preserve">l </w:t>
      </w:r>
      <w:r w:rsidR="00D35079" w:rsidRPr="1823700D">
        <w:rPr>
          <w:color w:val="auto"/>
        </w:rPr>
        <w:t xml:space="preserve">ettepanekud </w:t>
      </w:r>
      <w:proofErr w:type="spellStart"/>
      <w:r w:rsidRPr="1823700D">
        <w:rPr>
          <w:color w:val="auto"/>
        </w:rPr>
        <w:t>järelseire</w:t>
      </w:r>
      <w:proofErr w:type="spellEnd"/>
      <w:r w:rsidR="00D35079" w:rsidRPr="1823700D">
        <w:rPr>
          <w:color w:val="auto"/>
        </w:rPr>
        <w:t xml:space="preserve"> meetmete rakendamiseks</w:t>
      </w:r>
      <w:r w:rsidRPr="1823700D">
        <w:rPr>
          <w:color w:val="auto"/>
        </w:rPr>
        <w:t>.“;</w:t>
      </w:r>
    </w:p>
    <w:p w14:paraId="3078F863" w14:textId="77777777" w:rsidR="00070298" w:rsidRDefault="00070298" w:rsidP="00BE3755">
      <w:pPr>
        <w:spacing w:after="0" w:line="240" w:lineRule="auto"/>
        <w:ind w:left="-5" w:right="51"/>
        <w:rPr>
          <w:color w:val="auto"/>
          <w:szCs w:val="24"/>
        </w:rPr>
      </w:pPr>
    </w:p>
    <w:p w14:paraId="743EB2EA" w14:textId="2DC1F022" w:rsidR="00070298" w:rsidRDefault="1AF7449F" w:rsidP="00BE3755">
      <w:pPr>
        <w:spacing w:after="0" w:line="240" w:lineRule="auto"/>
        <w:ind w:left="-5" w:right="51"/>
        <w:rPr>
          <w:color w:val="auto"/>
        </w:rPr>
      </w:pPr>
      <w:r w:rsidRPr="1823700D">
        <w:rPr>
          <w:b/>
          <w:bCs/>
          <w:color w:val="auto"/>
        </w:rPr>
        <w:t>3</w:t>
      </w:r>
      <w:r w:rsidR="000A768E">
        <w:rPr>
          <w:b/>
          <w:bCs/>
          <w:color w:val="auto"/>
        </w:rPr>
        <w:t>6</w:t>
      </w:r>
      <w:r w:rsidR="00070298" w:rsidRPr="1823700D">
        <w:rPr>
          <w:b/>
          <w:bCs/>
          <w:color w:val="auto"/>
        </w:rPr>
        <w:t>)</w:t>
      </w:r>
      <w:r w:rsidR="00070298" w:rsidRPr="1823700D">
        <w:rPr>
          <w:color w:val="auto"/>
        </w:rPr>
        <w:t xml:space="preserve"> paragrahvi 69</w:t>
      </w:r>
      <w:r w:rsidR="00070298" w:rsidRPr="1823700D">
        <w:rPr>
          <w:color w:val="auto"/>
          <w:vertAlign w:val="superscript"/>
        </w:rPr>
        <w:t>7</w:t>
      </w:r>
      <w:r w:rsidR="00070298" w:rsidRPr="1823700D">
        <w:rPr>
          <w:color w:val="auto"/>
        </w:rPr>
        <w:t xml:space="preserve"> täiendatakse lõigetega 5</w:t>
      </w:r>
      <w:r w:rsidR="00070298" w:rsidRPr="1823700D">
        <w:rPr>
          <w:color w:val="auto"/>
          <w:vertAlign w:val="superscript"/>
        </w:rPr>
        <w:t>1</w:t>
      </w:r>
      <w:r w:rsidR="3CA430F6" w:rsidRPr="1823700D">
        <w:rPr>
          <w:rFonts w:ascii="Arial" w:eastAsia="Arial" w:hAnsi="Arial" w:cs="Arial"/>
          <w:color w:val="202020"/>
          <w:sz w:val="21"/>
          <w:szCs w:val="21"/>
        </w:rPr>
        <w:t>–</w:t>
      </w:r>
      <w:r w:rsidR="75BE07DC" w:rsidRPr="00656C0C">
        <w:rPr>
          <w:color w:val="auto"/>
        </w:rPr>
        <w:t>5</w:t>
      </w:r>
      <w:r w:rsidR="75BE07DC" w:rsidRPr="1823700D">
        <w:rPr>
          <w:color w:val="auto"/>
          <w:vertAlign w:val="superscript"/>
        </w:rPr>
        <w:t>4</w:t>
      </w:r>
      <w:r w:rsidR="00070298" w:rsidRPr="1823700D">
        <w:rPr>
          <w:color w:val="auto"/>
        </w:rPr>
        <w:t xml:space="preserve"> järgmises sõnastuses:</w:t>
      </w:r>
    </w:p>
    <w:p w14:paraId="4EC6180D" w14:textId="14764B54" w:rsidR="00D2091F" w:rsidRDefault="00070298" w:rsidP="00BE3755">
      <w:pPr>
        <w:spacing w:after="0" w:line="240" w:lineRule="auto"/>
        <w:ind w:left="-5" w:right="51"/>
        <w:rPr>
          <w:szCs w:val="24"/>
        </w:rPr>
      </w:pPr>
      <w:r w:rsidRPr="1823700D">
        <w:rPr>
          <w:color w:val="auto"/>
        </w:rPr>
        <w:t>„</w:t>
      </w:r>
      <w:r w:rsidR="709E1D1C" w:rsidRPr="1823700D">
        <w:rPr>
          <w:color w:val="auto"/>
        </w:rPr>
        <w:t>(5</w:t>
      </w:r>
      <w:r w:rsidR="709E1D1C" w:rsidRPr="00656C0C">
        <w:rPr>
          <w:color w:val="auto"/>
          <w:vertAlign w:val="superscript"/>
        </w:rPr>
        <w:t>1</w:t>
      </w:r>
      <w:r w:rsidR="709E1D1C" w:rsidRPr="1823700D">
        <w:rPr>
          <w:color w:val="auto"/>
        </w:rPr>
        <w:t>)</w:t>
      </w:r>
      <w:r w:rsidR="4FF08FB5" w:rsidRPr="1823700D">
        <w:rPr>
          <w:color w:val="auto"/>
        </w:rPr>
        <w:t xml:space="preserve"> </w:t>
      </w:r>
      <w:r w:rsidR="4FF08FB5" w:rsidRPr="1823700D">
        <w:rPr>
          <w:szCs w:val="24"/>
        </w:rPr>
        <w:t xml:space="preserve">Otsustaja kontrollib 14 päeva jooksul Natura erandi tegemise aruande saamisest arvates aruande vastavust käesoleva paragrahvi lõikes </w:t>
      </w:r>
      <w:r w:rsidR="4CB627F6" w:rsidRPr="1823700D">
        <w:rPr>
          <w:szCs w:val="24"/>
        </w:rPr>
        <w:t>4</w:t>
      </w:r>
      <w:r w:rsidR="4FF08FB5" w:rsidRPr="1823700D">
        <w:rPr>
          <w:szCs w:val="24"/>
        </w:rPr>
        <w:t xml:space="preserve"> kehtestatud nõuetele</w:t>
      </w:r>
      <w:r w:rsidR="0FADA8E9" w:rsidRPr="1823700D">
        <w:rPr>
          <w:szCs w:val="24"/>
        </w:rPr>
        <w:t>.</w:t>
      </w:r>
    </w:p>
    <w:p w14:paraId="420B94D5" w14:textId="3E91EE37" w:rsidR="00D2091F" w:rsidRDefault="00D2091F" w:rsidP="00BE3755">
      <w:pPr>
        <w:spacing w:after="0" w:line="240" w:lineRule="auto"/>
        <w:ind w:left="-5" w:right="51"/>
        <w:rPr>
          <w:color w:val="auto"/>
        </w:rPr>
      </w:pPr>
    </w:p>
    <w:p w14:paraId="38CBD1F8" w14:textId="3241392C" w:rsidR="00D2091F" w:rsidRDefault="00070298" w:rsidP="00BE3755">
      <w:pPr>
        <w:spacing w:after="0" w:line="240" w:lineRule="auto"/>
        <w:ind w:left="-5" w:right="51"/>
        <w:rPr>
          <w:color w:val="auto"/>
        </w:rPr>
      </w:pPr>
      <w:r w:rsidRPr="67BEF8BD">
        <w:rPr>
          <w:color w:val="auto"/>
        </w:rPr>
        <w:t>(5</w:t>
      </w:r>
      <w:r w:rsidR="0DD6808B" w:rsidRPr="67BEF8BD">
        <w:rPr>
          <w:color w:val="auto"/>
          <w:vertAlign w:val="superscript"/>
        </w:rPr>
        <w:t>2</w:t>
      </w:r>
      <w:r w:rsidRPr="67BEF8BD">
        <w:rPr>
          <w:color w:val="auto"/>
        </w:rPr>
        <w:t xml:space="preserve">) </w:t>
      </w:r>
      <w:r w:rsidR="008F093F" w:rsidRPr="67BEF8BD">
        <w:rPr>
          <w:color w:val="auto"/>
        </w:rPr>
        <w:t>Natura erandi tegemise aruan</w:t>
      </w:r>
      <w:r w:rsidR="00310D5D" w:rsidRPr="67BEF8BD">
        <w:rPr>
          <w:color w:val="auto"/>
        </w:rPr>
        <w:t>de eelnõu</w:t>
      </w:r>
      <w:r w:rsidR="008F093F" w:rsidRPr="67BEF8BD">
        <w:rPr>
          <w:color w:val="auto"/>
        </w:rPr>
        <w:t xml:space="preserve"> avalikustatakse käesoleva seaduse §-s 69</w:t>
      </w:r>
      <w:r w:rsidR="008F093F" w:rsidRPr="67BEF8BD">
        <w:rPr>
          <w:color w:val="auto"/>
          <w:vertAlign w:val="superscript"/>
        </w:rPr>
        <w:t xml:space="preserve">8 </w:t>
      </w:r>
      <w:r w:rsidR="008F093F" w:rsidRPr="67BEF8BD">
        <w:rPr>
          <w:color w:val="auto"/>
        </w:rPr>
        <w:t>sätestatud korras. Avaliku väljapaneku tähtaeg on vähemalt 21 päeva.</w:t>
      </w:r>
    </w:p>
    <w:p w14:paraId="451E8964" w14:textId="77777777" w:rsidR="00D2091F" w:rsidRDefault="00D2091F" w:rsidP="00BE3755">
      <w:pPr>
        <w:spacing w:after="0" w:line="240" w:lineRule="auto"/>
        <w:ind w:left="-5" w:right="51"/>
        <w:rPr>
          <w:color w:val="auto"/>
        </w:rPr>
      </w:pPr>
    </w:p>
    <w:p w14:paraId="1C799FE6" w14:textId="57F99300" w:rsidR="00A647B2" w:rsidRPr="008F093F" w:rsidRDefault="00D2091F" w:rsidP="00BE3755">
      <w:pPr>
        <w:spacing w:after="0" w:line="240" w:lineRule="auto"/>
        <w:ind w:left="-5" w:right="51"/>
        <w:rPr>
          <w:color w:val="auto"/>
        </w:rPr>
      </w:pPr>
      <w:r w:rsidRPr="67BEF8BD">
        <w:rPr>
          <w:color w:val="auto"/>
        </w:rPr>
        <w:t>(5</w:t>
      </w:r>
      <w:r w:rsidR="50596182" w:rsidRPr="00656C0C">
        <w:rPr>
          <w:color w:val="auto"/>
          <w:vertAlign w:val="superscript"/>
        </w:rPr>
        <w:t>3</w:t>
      </w:r>
      <w:r w:rsidRPr="67BEF8BD">
        <w:rPr>
          <w:color w:val="auto"/>
        </w:rPr>
        <w:t xml:space="preserve">) </w:t>
      </w:r>
      <w:r w:rsidR="008F093F" w:rsidRPr="67BEF8BD">
        <w:rPr>
          <w:color w:val="auto"/>
        </w:rPr>
        <w:t xml:space="preserve">Otsustaja edastab </w:t>
      </w:r>
      <w:r w:rsidR="00343B99" w:rsidRPr="67BEF8BD">
        <w:rPr>
          <w:color w:val="auto"/>
        </w:rPr>
        <w:t xml:space="preserve">avaliku väljapaneku alguseks </w:t>
      </w:r>
      <w:r w:rsidR="00BD4CCA" w:rsidRPr="67BEF8BD">
        <w:rPr>
          <w:color w:val="auto"/>
        </w:rPr>
        <w:t xml:space="preserve">Natura erandi tegemise </w:t>
      </w:r>
      <w:r w:rsidR="008F093F" w:rsidRPr="67BEF8BD">
        <w:rPr>
          <w:color w:val="auto"/>
        </w:rPr>
        <w:t>aruande asjaomastele asutustele arvamuse esitamiseks.</w:t>
      </w:r>
    </w:p>
    <w:p w14:paraId="4BA50D1D" w14:textId="77777777" w:rsidR="008F093F" w:rsidRDefault="008F093F" w:rsidP="00BE3755">
      <w:pPr>
        <w:spacing w:after="0" w:line="240" w:lineRule="auto"/>
        <w:ind w:left="-5" w:right="51"/>
        <w:rPr>
          <w:color w:val="auto"/>
        </w:rPr>
      </w:pPr>
    </w:p>
    <w:p w14:paraId="7307503D" w14:textId="415A2647" w:rsidR="008F093F" w:rsidRDefault="008F093F" w:rsidP="00BE3755">
      <w:pPr>
        <w:spacing w:after="0" w:line="240" w:lineRule="auto"/>
        <w:ind w:left="-5" w:right="51"/>
        <w:rPr>
          <w:color w:val="auto"/>
        </w:rPr>
      </w:pPr>
      <w:r w:rsidRPr="67BEF8BD">
        <w:rPr>
          <w:color w:val="auto"/>
        </w:rPr>
        <w:t>(5</w:t>
      </w:r>
      <w:r w:rsidR="2D2D926B" w:rsidRPr="67BEF8BD">
        <w:rPr>
          <w:color w:val="auto"/>
          <w:vertAlign w:val="superscript"/>
        </w:rPr>
        <w:t>4</w:t>
      </w:r>
      <w:r w:rsidRPr="67BEF8BD">
        <w:rPr>
          <w:color w:val="auto"/>
        </w:rPr>
        <w:t xml:space="preserve">) Asjaomane asutus esitab Natura erandi </w:t>
      </w:r>
      <w:r w:rsidR="00BD4CCA" w:rsidRPr="67BEF8BD">
        <w:rPr>
          <w:color w:val="auto"/>
        </w:rPr>
        <w:t>tegemise</w:t>
      </w:r>
      <w:r w:rsidRPr="67BEF8BD">
        <w:rPr>
          <w:color w:val="auto"/>
        </w:rPr>
        <w:t xml:space="preserve"> aruande</w:t>
      </w:r>
      <w:r w:rsidR="00310D5D" w:rsidRPr="67BEF8BD">
        <w:rPr>
          <w:color w:val="auto"/>
        </w:rPr>
        <w:t xml:space="preserve"> eelnõu</w:t>
      </w:r>
      <w:r w:rsidRPr="67BEF8BD">
        <w:rPr>
          <w:color w:val="auto"/>
        </w:rPr>
        <w:t xml:space="preserve"> kohta </w:t>
      </w:r>
      <w:r w:rsidR="00D0336C" w:rsidRPr="67BEF8BD">
        <w:rPr>
          <w:color w:val="auto"/>
        </w:rPr>
        <w:t xml:space="preserve">arvamuse </w:t>
      </w:r>
      <w:r w:rsidRPr="67BEF8BD">
        <w:rPr>
          <w:color w:val="auto"/>
        </w:rPr>
        <w:t>oma pädevusvaldkonna</w:t>
      </w:r>
      <w:r w:rsidR="00A43B94">
        <w:rPr>
          <w:color w:val="auto"/>
        </w:rPr>
        <w:t>st lähtudes</w:t>
      </w:r>
      <w:r w:rsidRPr="67BEF8BD">
        <w:rPr>
          <w:color w:val="auto"/>
        </w:rPr>
        <w:t xml:space="preserve"> käesoleva paragrahvi lõikes 5</w:t>
      </w:r>
      <w:r w:rsidR="00152F4D">
        <w:rPr>
          <w:color w:val="auto"/>
          <w:vertAlign w:val="superscript"/>
        </w:rPr>
        <w:t>2</w:t>
      </w:r>
      <w:r w:rsidRPr="67BEF8BD">
        <w:rPr>
          <w:color w:val="auto"/>
        </w:rPr>
        <w:t xml:space="preserve"> sätestatud avaliku väljapaneku </w:t>
      </w:r>
      <w:r w:rsidR="005306A8" w:rsidRPr="67BEF8BD">
        <w:rPr>
          <w:color w:val="auto"/>
        </w:rPr>
        <w:t xml:space="preserve">tähtaja </w:t>
      </w:r>
      <w:r w:rsidRPr="67BEF8BD">
        <w:rPr>
          <w:color w:val="auto"/>
        </w:rPr>
        <w:t>jooksul.</w:t>
      </w:r>
      <w:r w:rsidR="007E3521" w:rsidRPr="67BEF8BD">
        <w:rPr>
          <w:color w:val="auto"/>
        </w:rPr>
        <w:t>“;</w:t>
      </w:r>
    </w:p>
    <w:p w14:paraId="6F457659" w14:textId="77777777" w:rsidR="007E3521" w:rsidRDefault="007E3521" w:rsidP="00BE3755">
      <w:pPr>
        <w:spacing w:after="0" w:line="240" w:lineRule="auto"/>
        <w:ind w:left="-5" w:right="51"/>
        <w:rPr>
          <w:color w:val="auto"/>
          <w:szCs w:val="24"/>
        </w:rPr>
      </w:pPr>
    </w:p>
    <w:p w14:paraId="0BFBBF12" w14:textId="042604E6" w:rsidR="007E3521" w:rsidRDefault="38C50EED" w:rsidP="00BE3755">
      <w:pPr>
        <w:spacing w:after="0" w:line="240" w:lineRule="auto"/>
        <w:ind w:left="-5" w:right="51"/>
        <w:rPr>
          <w:color w:val="auto"/>
        </w:rPr>
      </w:pPr>
      <w:r w:rsidRPr="1823700D">
        <w:rPr>
          <w:b/>
          <w:bCs/>
          <w:color w:val="auto"/>
        </w:rPr>
        <w:t>3</w:t>
      </w:r>
      <w:r w:rsidR="000A768E">
        <w:rPr>
          <w:b/>
          <w:bCs/>
          <w:color w:val="auto"/>
        </w:rPr>
        <w:t>7</w:t>
      </w:r>
      <w:r w:rsidR="00ED5B97" w:rsidRPr="1823700D">
        <w:rPr>
          <w:b/>
          <w:bCs/>
          <w:color w:val="auto"/>
        </w:rPr>
        <w:t>)</w:t>
      </w:r>
      <w:r w:rsidR="00FE23E6" w:rsidRPr="1823700D">
        <w:rPr>
          <w:color w:val="auto"/>
        </w:rPr>
        <w:t xml:space="preserve"> paragrahvi 69</w:t>
      </w:r>
      <w:r w:rsidR="00FE23E6" w:rsidRPr="1823700D">
        <w:rPr>
          <w:color w:val="auto"/>
          <w:vertAlign w:val="superscript"/>
        </w:rPr>
        <w:t>7</w:t>
      </w:r>
      <w:r w:rsidR="00FE23E6" w:rsidRPr="1823700D">
        <w:rPr>
          <w:color w:val="auto"/>
        </w:rPr>
        <w:t xml:space="preserve"> lõige 6 muudetakse ja sõnastatakse järgmiselt:</w:t>
      </w:r>
    </w:p>
    <w:p w14:paraId="2A5147EC" w14:textId="1107A523" w:rsidR="005557DB" w:rsidRDefault="00FE23E6" w:rsidP="00BE3755">
      <w:pPr>
        <w:spacing w:after="0" w:line="240" w:lineRule="auto"/>
        <w:ind w:left="-5" w:right="51"/>
        <w:rPr>
          <w:color w:val="auto"/>
          <w:szCs w:val="24"/>
        </w:rPr>
      </w:pPr>
      <w:r>
        <w:rPr>
          <w:color w:val="auto"/>
          <w:szCs w:val="24"/>
        </w:rPr>
        <w:t xml:space="preserve">„(6) </w:t>
      </w:r>
      <w:r w:rsidRPr="00FE23E6">
        <w:rPr>
          <w:color w:val="auto"/>
          <w:szCs w:val="24"/>
        </w:rPr>
        <w:t xml:space="preserve">Otsustaja edastab </w:t>
      </w:r>
      <w:r w:rsidR="005C1735">
        <w:rPr>
          <w:color w:val="auto"/>
          <w:szCs w:val="24"/>
        </w:rPr>
        <w:t xml:space="preserve">avaliku väljapaneku jooksul </w:t>
      </w:r>
      <w:r w:rsidRPr="00FE23E6">
        <w:rPr>
          <w:color w:val="auto"/>
          <w:szCs w:val="24"/>
        </w:rPr>
        <w:t>laekunud ettepanekute alusel täiendatud</w:t>
      </w:r>
      <w:r>
        <w:rPr>
          <w:color w:val="auto"/>
          <w:szCs w:val="24"/>
        </w:rPr>
        <w:t xml:space="preserve"> </w:t>
      </w:r>
      <w:r w:rsidRPr="00FE23E6">
        <w:rPr>
          <w:color w:val="auto"/>
          <w:szCs w:val="24"/>
        </w:rPr>
        <w:t xml:space="preserve">Natura erandi tegemise aruande </w:t>
      </w:r>
      <w:r w:rsidR="00310D5D">
        <w:rPr>
          <w:color w:val="auto"/>
          <w:szCs w:val="24"/>
        </w:rPr>
        <w:t xml:space="preserve">eelnõu </w:t>
      </w:r>
      <w:r w:rsidRPr="00FE23E6">
        <w:rPr>
          <w:color w:val="auto"/>
          <w:szCs w:val="24"/>
        </w:rPr>
        <w:t>kooskõlastamiseks Keskkonnaametile ja Kliimaministeeriumile</w:t>
      </w:r>
      <w:r>
        <w:rPr>
          <w:color w:val="auto"/>
          <w:szCs w:val="24"/>
        </w:rPr>
        <w:t>.</w:t>
      </w:r>
      <w:r w:rsidR="001B52D5">
        <w:rPr>
          <w:color w:val="auto"/>
          <w:szCs w:val="24"/>
        </w:rPr>
        <w:t>“;</w:t>
      </w:r>
    </w:p>
    <w:p w14:paraId="14AE0E33" w14:textId="77777777" w:rsidR="005557DB" w:rsidRDefault="005557DB" w:rsidP="00BE3755">
      <w:pPr>
        <w:spacing w:after="0" w:line="240" w:lineRule="auto"/>
        <w:ind w:left="-5" w:right="51"/>
        <w:rPr>
          <w:color w:val="auto"/>
          <w:szCs w:val="24"/>
        </w:rPr>
      </w:pPr>
    </w:p>
    <w:p w14:paraId="50F85309" w14:textId="41BBE549" w:rsidR="005557DB" w:rsidRDefault="524217CB" w:rsidP="00BE3755">
      <w:pPr>
        <w:spacing w:after="0" w:line="240" w:lineRule="auto"/>
        <w:ind w:left="-5" w:right="51"/>
        <w:rPr>
          <w:color w:val="auto"/>
        </w:rPr>
      </w:pPr>
      <w:r w:rsidRPr="1823700D">
        <w:rPr>
          <w:b/>
          <w:bCs/>
          <w:color w:val="auto"/>
        </w:rPr>
        <w:t>3</w:t>
      </w:r>
      <w:r w:rsidR="000A768E">
        <w:rPr>
          <w:b/>
          <w:bCs/>
          <w:color w:val="auto"/>
        </w:rPr>
        <w:t>8</w:t>
      </w:r>
      <w:r w:rsidR="005557DB" w:rsidRPr="00656C0C">
        <w:rPr>
          <w:b/>
          <w:bCs/>
          <w:color w:val="auto"/>
        </w:rPr>
        <w:t>)</w:t>
      </w:r>
      <w:r w:rsidR="005557DB" w:rsidRPr="1823700D">
        <w:rPr>
          <w:color w:val="auto"/>
        </w:rPr>
        <w:t xml:space="preserve"> paragrahvi 69</w:t>
      </w:r>
      <w:r w:rsidR="005557DB" w:rsidRPr="00656C0C">
        <w:rPr>
          <w:color w:val="auto"/>
          <w:vertAlign w:val="superscript"/>
        </w:rPr>
        <w:t>7</w:t>
      </w:r>
      <w:ins w:id="67" w:author="Markus Ühtigi" w:date="2024-09-04T09:38:00Z">
        <w:r w:rsidR="007F11B7">
          <w:rPr>
            <w:color w:val="auto"/>
            <w:vertAlign w:val="superscript"/>
          </w:rPr>
          <w:t xml:space="preserve"> </w:t>
        </w:r>
      </w:ins>
      <w:r w:rsidR="3DA4D7AB" w:rsidRPr="1823700D">
        <w:rPr>
          <w:color w:val="auto"/>
        </w:rPr>
        <w:t>täiendatakse</w:t>
      </w:r>
      <w:r w:rsidR="005557DB" w:rsidRPr="1823700D">
        <w:rPr>
          <w:color w:val="auto"/>
        </w:rPr>
        <w:t xml:space="preserve"> lõi</w:t>
      </w:r>
      <w:r w:rsidR="3519B90D" w:rsidRPr="1823700D">
        <w:rPr>
          <w:color w:val="auto"/>
        </w:rPr>
        <w:t>kega</w:t>
      </w:r>
      <w:r w:rsidR="005557DB" w:rsidRPr="1823700D">
        <w:rPr>
          <w:color w:val="auto"/>
        </w:rPr>
        <w:t xml:space="preserve"> 6</w:t>
      </w:r>
      <w:r w:rsidR="005557DB" w:rsidRPr="00656C0C">
        <w:rPr>
          <w:color w:val="auto"/>
          <w:vertAlign w:val="superscript"/>
        </w:rPr>
        <w:t>1</w:t>
      </w:r>
      <w:r w:rsidR="005557DB" w:rsidRPr="1823700D">
        <w:rPr>
          <w:color w:val="auto"/>
        </w:rPr>
        <w:t xml:space="preserve"> järgmises sõnastuses:</w:t>
      </w:r>
    </w:p>
    <w:p w14:paraId="2AE779A1" w14:textId="07BED64A" w:rsidR="00FE23E6" w:rsidRDefault="005557DB" w:rsidP="00BE3755">
      <w:pPr>
        <w:spacing w:after="0" w:line="240" w:lineRule="auto"/>
        <w:ind w:left="-5" w:right="51"/>
        <w:rPr>
          <w:color w:val="auto"/>
          <w:szCs w:val="24"/>
        </w:rPr>
      </w:pPr>
      <w:r w:rsidRPr="53EA2957">
        <w:rPr>
          <w:color w:val="auto"/>
        </w:rPr>
        <w:t>„(6</w:t>
      </w:r>
      <w:r w:rsidRPr="00656C0C">
        <w:rPr>
          <w:color w:val="auto"/>
          <w:vertAlign w:val="superscript"/>
        </w:rPr>
        <w:t>1</w:t>
      </w:r>
      <w:r w:rsidRPr="53EA2957">
        <w:rPr>
          <w:color w:val="auto"/>
        </w:rPr>
        <w:t xml:space="preserve">) </w:t>
      </w:r>
      <w:r w:rsidR="00FE23E6" w:rsidRPr="53EA2957">
        <w:rPr>
          <w:color w:val="auto"/>
        </w:rPr>
        <w:t>Keskkonnaamet ja Kliimaministeerium kooskõlastavad aruande</w:t>
      </w:r>
      <w:r w:rsidR="00310D5D" w:rsidRPr="53EA2957">
        <w:rPr>
          <w:color w:val="auto"/>
        </w:rPr>
        <w:t xml:space="preserve"> eelnõu</w:t>
      </w:r>
      <w:r w:rsidR="00FE23E6" w:rsidRPr="53EA2957">
        <w:rPr>
          <w:color w:val="auto"/>
        </w:rPr>
        <w:t xml:space="preserve"> või jätavad selle kooskõlastamata 30 päeva jooksul </w:t>
      </w:r>
      <w:del w:id="68" w:author="Mari Koik" w:date="2024-08-23T14:22:00Z">
        <w:r w:rsidR="00FE23E6" w:rsidRPr="53EA2957" w:rsidDel="002416DE">
          <w:rPr>
            <w:color w:val="auto"/>
          </w:rPr>
          <w:delText xml:space="preserve">aruande </w:delText>
        </w:r>
      </w:del>
      <w:ins w:id="69" w:author="Mari Koik" w:date="2024-08-23T14:22:00Z">
        <w:r w:rsidR="002416DE">
          <w:rPr>
            <w:color w:val="auto"/>
          </w:rPr>
          <w:t>eelnõu</w:t>
        </w:r>
        <w:r w:rsidR="002416DE" w:rsidRPr="53EA2957">
          <w:rPr>
            <w:color w:val="auto"/>
          </w:rPr>
          <w:t xml:space="preserve"> </w:t>
        </w:r>
      </w:ins>
      <w:r w:rsidR="00FE23E6" w:rsidRPr="53EA2957">
        <w:rPr>
          <w:color w:val="auto"/>
        </w:rPr>
        <w:t>saamisest arvates.“;</w:t>
      </w:r>
    </w:p>
    <w:p w14:paraId="6C5E1467" w14:textId="77777777" w:rsidR="00FE23E6" w:rsidRDefault="00FE23E6" w:rsidP="00BE3755">
      <w:pPr>
        <w:spacing w:after="0" w:line="240" w:lineRule="auto"/>
        <w:ind w:left="-5" w:right="51"/>
        <w:rPr>
          <w:color w:val="auto"/>
          <w:szCs w:val="24"/>
        </w:rPr>
      </w:pPr>
    </w:p>
    <w:p w14:paraId="20BD6D4E" w14:textId="2676AF47" w:rsidR="00FE23E6" w:rsidRPr="00F46F24" w:rsidRDefault="000A768E" w:rsidP="00BE3755">
      <w:pPr>
        <w:spacing w:after="0" w:line="240" w:lineRule="auto"/>
        <w:ind w:left="-5" w:right="51"/>
        <w:rPr>
          <w:color w:val="auto"/>
        </w:rPr>
      </w:pPr>
      <w:r>
        <w:rPr>
          <w:b/>
          <w:bCs/>
          <w:color w:val="auto"/>
        </w:rPr>
        <w:t>39</w:t>
      </w:r>
      <w:r w:rsidR="00FE23E6" w:rsidRPr="1823700D">
        <w:rPr>
          <w:b/>
          <w:bCs/>
          <w:color w:val="auto"/>
        </w:rPr>
        <w:t>)</w:t>
      </w:r>
      <w:r w:rsidR="00FE23E6" w:rsidRPr="1823700D">
        <w:rPr>
          <w:color w:val="auto"/>
        </w:rPr>
        <w:t xml:space="preserve"> paragrahvi 69</w:t>
      </w:r>
      <w:r w:rsidR="00FE23E6" w:rsidRPr="1823700D">
        <w:rPr>
          <w:color w:val="auto"/>
          <w:vertAlign w:val="superscript"/>
        </w:rPr>
        <w:t>8</w:t>
      </w:r>
      <w:r w:rsidR="00FE23E6" w:rsidRPr="1823700D">
        <w:rPr>
          <w:color w:val="auto"/>
        </w:rPr>
        <w:t xml:space="preserve"> lõi</w:t>
      </w:r>
      <w:r w:rsidR="00715877" w:rsidRPr="1823700D">
        <w:rPr>
          <w:color w:val="auto"/>
        </w:rPr>
        <w:t>ked</w:t>
      </w:r>
      <w:r w:rsidR="00FE23E6" w:rsidRPr="1823700D">
        <w:rPr>
          <w:color w:val="auto"/>
        </w:rPr>
        <w:t xml:space="preserve"> 1 </w:t>
      </w:r>
      <w:r w:rsidR="00715877" w:rsidRPr="1823700D">
        <w:rPr>
          <w:color w:val="auto"/>
        </w:rPr>
        <w:t>ja 2 muudetakse ja sõnastatakse järgmiselt:</w:t>
      </w:r>
    </w:p>
    <w:p w14:paraId="2749E4C7" w14:textId="268F3B3C" w:rsidR="008F093F" w:rsidRDefault="00715877" w:rsidP="00BE3755">
      <w:pPr>
        <w:spacing w:after="0" w:line="240" w:lineRule="auto"/>
        <w:ind w:left="-5" w:right="51"/>
        <w:rPr>
          <w:color w:val="auto"/>
        </w:rPr>
      </w:pPr>
      <w:r w:rsidRPr="6087B52C">
        <w:rPr>
          <w:color w:val="auto"/>
        </w:rPr>
        <w:t xml:space="preserve">„(1) </w:t>
      </w:r>
      <w:r w:rsidR="48DFCB65" w:rsidRPr="6087B52C">
        <w:rPr>
          <w:color w:val="auto"/>
        </w:rPr>
        <w:t xml:space="preserve">Otsustaja korraldab </w:t>
      </w:r>
      <w:r w:rsidRPr="6087B52C">
        <w:rPr>
          <w:color w:val="auto"/>
        </w:rPr>
        <w:t>Natura asjakohase hindamise ja Natura erandi tegemise aruande</w:t>
      </w:r>
      <w:r w:rsidR="00310D5D" w:rsidRPr="6087B52C">
        <w:rPr>
          <w:color w:val="auto"/>
        </w:rPr>
        <w:t xml:space="preserve"> eelnõu</w:t>
      </w:r>
      <w:r w:rsidR="331FB483" w:rsidRPr="6087B52C">
        <w:rPr>
          <w:color w:val="auto"/>
        </w:rPr>
        <w:t xml:space="preserve"> avaliku väljapaneku, mille ajal </w:t>
      </w:r>
      <w:r w:rsidRPr="6087B52C">
        <w:rPr>
          <w:color w:val="auto"/>
        </w:rPr>
        <w:t xml:space="preserve">võimaldatakse </w:t>
      </w:r>
      <w:commentRangeStart w:id="70"/>
      <w:r w:rsidRPr="6087B52C">
        <w:rPr>
          <w:color w:val="auto"/>
        </w:rPr>
        <w:t>menetlusosalis</w:t>
      </w:r>
      <w:ins w:id="71" w:author="Mari Koik" w:date="2024-08-12T12:40:00Z">
        <w:r w:rsidR="00D06AB6">
          <w:rPr>
            <w:color w:val="auto"/>
          </w:rPr>
          <w:t>t</w:t>
        </w:r>
      </w:ins>
      <w:r w:rsidRPr="6087B52C">
        <w:rPr>
          <w:color w:val="auto"/>
        </w:rPr>
        <w:t>el</w:t>
      </w:r>
      <w:commentRangeEnd w:id="70"/>
      <w:r w:rsidR="007D61AC">
        <w:rPr>
          <w:rStyle w:val="Kommentaariviide"/>
        </w:rPr>
        <w:commentReference w:id="70"/>
      </w:r>
      <w:r w:rsidRPr="6087B52C">
        <w:rPr>
          <w:color w:val="auto"/>
        </w:rPr>
        <w:t xml:space="preserve"> ja avalikkusel </w:t>
      </w:r>
      <w:r w:rsidR="001B52D5">
        <w:rPr>
          <w:color w:val="auto"/>
        </w:rPr>
        <w:t xml:space="preserve">nendega </w:t>
      </w:r>
      <w:r w:rsidRPr="6087B52C">
        <w:rPr>
          <w:color w:val="auto"/>
        </w:rPr>
        <w:t>tutvuda ning nende kohta ettepanekuid ja vastuväiteid esitada vähemalt käesoleva seaduse §</w:t>
      </w:r>
      <w:r w:rsidR="001B52D5">
        <w:rPr>
          <w:color w:val="auto"/>
        </w:rPr>
        <w:t> </w:t>
      </w:r>
      <w:r w:rsidRPr="6087B52C">
        <w:rPr>
          <w:color w:val="auto"/>
        </w:rPr>
        <w:t>69</w:t>
      </w:r>
      <w:r w:rsidRPr="6087B52C">
        <w:rPr>
          <w:color w:val="auto"/>
          <w:vertAlign w:val="superscript"/>
        </w:rPr>
        <w:t>6</w:t>
      </w:r>
      <w:r w:rsidRPr="6087B52C">
        <w:rPr>
          <w:color w:val="auto"/>
        </w:rPr>
        <w:t xml:space="preserve"> lõikes 2</w:t>
      </w:r>
      <w:r w:rsidRPr="6087B52C">
        <w:rPr>
          <w:color w:val="auto"/>
          <w:vertAlign w:val="superscript"/>
        </w:rPr>
        <w:t>2</w:t>
      </w:r>
      <w:r w:rsidRPr="6087B52C">
        <w:rPr>
          <w:color w:val="auto"/>
        </w:rPr>
        <w:t xml:space="preserve"> või § 69</w:t>
      </w:r>
      <w:r w:rsidRPr="6087B52C">
        <w:rPr>
          <w:color w:val="auto"/>
          <w:vertAlign w:val="superscript"/>
        </w:rPr>
        <w:t>7</w:t>
      </w:r>
      <w:r w:rsidRPr="6087B52C">
        <w:rPr>
          <w:color w:val="auto"/>
        </w:rPr>
        <w:t xml:space="preserve"> lõike</w:t>
      </w:r>
      <w:r w:rsidR="00152F4D">
        <w:rPr>
          <w:color w:val="auto"/>
        </w:rPr>
        <w:t>s</w:t>
      </w:r>
      <w:r w:rsidRPr="6087B52C">
        <w:rPr>
          <w:color w:val="auto"/>
        </w:rPr>
        <w:t xml:space="preserve"> 5</w:t>
      </w:r>
      <w:r w:rsidR="00152F4D">
        <w:rPr>
          <w:color w:val="auto"/>
          <w:vertAlign w:val="superscript"/>
        </w:rPr>
        <w:t>2</w:t>
      </w:r>
      <w:r w:rsidRPr="6087B52C">
        <w:rPr>
          <w:color w:val="auto"/>
        </w:rPr>
        <w:t xml:space="preserve"> sätestatud </w:t>
      </w:r>
      <w:r w:rsidR="00152F4D">
        <w:rPr>
          <w:color w:val="auto"/>
        </w:rPr>
        <w:t xml:space="preserve">avaliku väljapaneku </w:t>
      </w:r>
      <w:r w:rsidR="00F800C3" w:rsidRPr="6087B52C">
        <w:rPr>
          <w:color w:val="auto"/>
        </w:rPr>
        <w:t xml:space="preserve">tähtaja jooksul </w:t>
      </w:r>
      <w:r w:rsidRPr="6087B52C">
        <w:rPr>
          <w:color w:val="auto"/>
        </w:rPr>
        <w:t>või samas ulatuses ja korras, mida kohaldatakse kavandatud tegevuseks vajaliku loa või selle elluviimiseks vajaliku muu dokumendi taotlusega või strateegilise planeerimisdokumendiga tutvumisele või nende kohta ettepanekute või vastuväidete esitamisele.</w:t>
      </w:r>
    </w:p>
    <w:p w14:paraId="1448D189" w14:textId="77777777" w:rsidR="00715877" w:rsidRDefault="00715877" w:rsidP="00BE3755">
      <w:pPr>
        <w:spacing w:after="0" w:line="240" w:lineRule="auto"/>
        <w:ind w:left="-5" w:right="51"/>
        <w:rPr>
          <w:color w:val="auto"/>
          <w:szCs w:val="24"/>
        </w:rPr>
      </w:pPr>
    </w:p>
    <w:p w14:paraId="7F884293" w14:textId="0FF96685" w:rsidR="00F46F24" w:rsidRDefault="00F46F24" w:rsidP="00BE3755">
      <w:pPr>
        <w:spacing w:after="0" w:line="240" w:lineRule="auto"/>
        <w:ind w:left="-15" w:right="51" w:firstLine="0"/>
        <w:rPr>
          <w:color w:val="auto"/>
        </w:rPr>
      </w:pPr>
      <w:r w:rsidRPr="6087B52C">
        <w:rPr>
          <w:color w:val="auto"/>
        </w:rPr>
        <w:t xml:space="preserve">(2) </w:t>
      </w:r>
      <w:r w:rsidR="7E0D945A" w:rsidRPr="6087B52C">
        <w:rPr>
          <w:color w:val="auto"/>
        </w:rPr>
        <w:t xml:space="preserve">Otsustaja avalikustab </w:t>
      </w:r>
      <w:r w:rsidRPr="6087B52C">
        <w:rPr>
          <w:color w:val="auto"/>
        </w:rPr>
        <w:t xml:space="preserve">Natura eelhinnangu eelnõu, Natura asjakohase hindamise algatamise otsuse eelnõu, </w:t>
      </w:r>
      <w:r w:rsidR="002868EB" w:rsidRPr="6087B52C">
        <w:rPr>
          <w:color w:val="auto"/>
        </w:rPr>
        <w:t xml:space="preserve">Natura asjakohase hindamise aruande eelnõu, </w:t>
      </w:r>
      <w:r w:rsidRPr="6087B52C">
        <w:rPr>
          <w:color w:val="auto"/>
        </w:rPr>
        <w:t xml:space="preserve">Natura erandi </w:t>
      </w:r>
      <w:r w:rsidR="00715877" w:rsidRPr="6087B52C">
        <w:rPr>
          <w:color w:val="auto"/>
        </w:rPr>
        <w:t xml:space="preserve">tegemise </w:t>
      </w:r>
      <w:r w:rsidRPr="6087B52C">
        <w:rPr>
          <w:color w:val="auto"/>
        </w:rPr>
        <w:t>menetluse algatamise otsuse eelnõu</w:t>
      </w:r>
      <w:r w:rsidR="002868EB" w:rsidRPr="6087B52C">
        <w:rPr>
          <w:color w:val="auto"/>
        </w:rPr>
        <w:t xml:space="preserve"> </w:t>
      </w:r>
      <w:r w:rsidRPr="6087B52C">
        <w:rPr>
          <w:color w:val="auto"/>
        </w:rPr>
        <w:t>ja Natura</w:t>
      </w:r>
      <w:r w:rsidR="00446662">
        <w:rPr>
          <w:color w:val="auto"/>
        </w:rPr>
        <w:t xml:space="preserve"> </w:t>
      </w:r>
      <w:r w:rsidRPr="6087B52C">
        <w:rPr>
          <w:color w:val="auto"/>
        </w:rPr>
        <w:t xml:space="preserve">erandi </w:t>
      </w:r>
      <w:r w:rsidR="00310D5D" w:rsidRPr="6087B52C">
        <w:rPr>
          <w:color w:val="auto"/>
        </w:rPr>
        <w:t>aruan</w:t>
      </w:r>
      <w:r w:rsidR="00FD0486" w:rsidRPr="6087B52C">
        <w:rPr>
          <w:color w:val="auto"/>
        </w:rPr>
        <w:t>de</w:t>
      </w:r>
      <w:r w:rsidR="00310D5D" w:rsidRPr="6087B52C">
        <w:rPr>
          <w:color w:val="auto"/>
        </w:rPr>
        <w:t xml:space="preserve"> eelnõu</w:t>
      </w:r>
      <w:r w:rsidRPr="6087B52C">
        <w:rPr>
          <w:color w:val="auto"/>
        </w:rPr>
        <w:t xml:space="preserve"> kohta viivitamata </w:t>
      </w:r>
      <w:r w:rsidR="00B516B3" w:rsidRPr="6087B52C">
        <w:rPr>
          <w:color w:val="auto"/>
        </w:rPr>
        <w:t xml:space="preserve">teate </w:t>
      </w:r>
      <w:r w:rsidRPr="6087B52C">
        <w:rPr>
          <w:color w:val="auto"/>
        </w:rPr>
        <w:t xml:space="preserve">Ametlikes Teadaannetes </w:t>
      </w:r>
      <w:r w:rsidR="00B516B3" w:rsidRPr="6087B52C">
        <w:rPr>
          <w:color w:val="auto"/>
        </w:rPr>
        <w:t xml:space="preserve">või </w:t>
      </w:r>
      <w:commentRangeStart w:id="72"/>
      <w:r w:rsidR="00B516B3" w:rsidRPr="007D61AC">
        <w:rPr>
          <w:color w:val="auto"/>
        </w:rPr>
        <w:t>muu</w:t>
      </w:r>
      <w:r w:rsidR="001F6A63" w:rsidRPr="007D61AC">
        <w:rPr>
          <w:color w:val="auto"/>
        </w:rPr>
        <w:t>s</w:t>
      </w:r>
      <w:r w:rsidR="00B516B3" w:rsidRPr="007D61AC">
        <w:rPr>
          <w:color w:val="auto"/>
        </w:rPr>
        <w:t xml:space="preserve"> </w:t>
      </w:r>
      <w:del w:id="73" w:author="Mari Koik" w:date="2024-08-23T14:29:00Z">
        <w:r w:rsidR="00B516B3" w:rsidRPr="007D61AC" w:rsidDel="007D61AC">
          <w:rPr>
            <w:color w:val="auto"/>
          </w:rPr>
          <w:delText xml:space="preserve">seaduses </w:delText>
        </w:r>
      </w:del>
      <w:ins w:id="74" w:author="Mari Koik" w:date="2024-08-23T14:29:00Z">
        <w:r w:rsidR="007D61AC" w:rsidRPr="007D61AC">
          <w:rPr>
            <w:color w:val="auto"/>
          </w:rPr>
          <w:t>seaduse</w:t>
        </w:r>
        <w:r w:rsidR="007D61AC">
          <w:rPr>
            <w:color w:val="auto"/>
          </w:rPr>
          <w:t>ga</w:t>
        </w:r>
        <w:r w:rsidR="007D61AC" w:rsidRPr="007D61AC">
          <w:rPr>
            <w:color w:val="auto"/>
          </w:rPr>
          <w:t xml:space="preserve"> </w:t>
        </w:r>
      </w:ins>
      <w:del w:id="75" w:author="Mari Koik" w:date="2024-08-23T14:29:00Z">
        <w:r w:rsidR="00B516B3" w:rsidRPr="007D61AC" w:rsidDel="007D61AC">
          <w:rPr>
            <w:color w:val="auto"/>
          </w:rPr>
          <w:delText xml:space="preserve">sätestatud </w:delText>
        </w:r>
      </w:del>
      <w:ins w:id="76" w:author="Mari Koik" w:date="2024-08-23T14:29:00Z">
        <w:r w:rsidR="007D61AC">
          <w:rPr>
            <w:color w:val="auto"/>
          </w:rPr>
          <w:t>etten</w:t>
        </w:r>
      </w:ins>
      <w:ins w:id="77" w:author="Mari Koik" w:date="2024-08-23T14:30:00Z">
        <w:r w:rsidR="007D61AC">
          <w:rPr>
            <w:color w:val="auto"/>
          </w:rPr>
          <w:t>äh</w:t>
        </w:r>
      </w:ins>
      <w:ins w:id="78" w:author="Mari Koik" w:date="2024-08-23T14:29:00Z">
        <w:r w:rsidR="007D61AC" w:rsidRPr="007D61AC">
          <w:rPr>
            <w:color w:val="auto"/>
          </w:rPr>
          <w:t xml:space="preserve">tud </w:t>
        </w:r>
      </w:ins>
      <w:commentRangeEnd w:id="72"/>
      <w:ins w:id="79" w:author="Mari Koik" w:date="2024-08-23T14:30:00Z">
        <w:r w:rsidR="007D61AC">
          <w:rPr>
            <w:rStyle w:val="Kommentaariviide"/>
          </w:rPr>
          <w:commentReference w:id="72"/>
        </w:r>
      </w:ins>
      <w:r w:rsidR="00B516B3" w:rsidRPr="007D61AC">
        <w:rPr>
          <w:color w:val="auto"/>
        </w:rPr>
        <w:t>korras</w:t>
      </w:r>
      <w:r w:rsidR="001B52D5">
        <w:rPr>
          <w:color w:val="auto"/>
        </w:rPr>
        <w:t>. Teates</w:t>
      </w:r>
      <w:r w:rsidRPr="6087B52C">
        <w:rPr>
          <w:color w:val="auto"/>
        </w:rPr>
        <w:t xml:space="preserve"> märgitakse, kuidas saab </w:t>
      </w:r>
      <w:r w:rsidR="00310D5D" w:rsidRPr="6087B52C">
        <w:rPr>
          <w:color w:val="auto"/>
        </w:rPr>
        <w:t>nende dokumentidega</w:t>
      </w:r>
      <w:r w:rsidRPr="6087B52C">
        <w:rPr>
          <w:color w:val="auto"/>
        </w:rPr>
        <w:t xml:space="preserve"> tutvuda ning nende kohta ettepanekuid või vastuväiteid esitada. </w:t>
      </w:r>
      <w:r w:rsidR="00B516B3" w:rsidRPr="6087B52C">
        <w:rPr>
          <w:color w:val="auto"/>
        </w:rPr>
        <w:t>Võimaluse</w:t>
      </w:r>
      <w:r w:rsidR="001B52D5">
        <w:rPr>
          <w:color w:val="auto"/>
        </w:rPr>
        <w:t xml:space="preserve"> korra</w:t>
      </w:r>
      <w:r w:rsidR="00B516B3" w:rsidRPr="6087B52C">
        <w:rPr>
          <w:color w:val="auto"/>
        </w:rPr>
        <w:t xml:space="preserve">l avaldab </w:t>
      </w:r>
      <w:r w:rsidR="001F4E6B" w:rsidRPr="6087B52C">
        <w:rPr>
          <w:color w:val="auto"/>
        </w:rPr>
        <w:t xml:space="preserve">otsustaja teate ka oma või muul veebilehel. </w:t>
      </w:r>
      <w:r w:rsidRPr="6087B52C">
        <w:rPr>
          <w:color w:val="auto"/>
        </w:rPr>
        <w:t>Kui otsustaja peab põhjendatuks avaldada teade ka ajalehes, kannab avalikustamise kulud tegevust lubava dokumendi taotleja või strateegilise planeerimisdokumendi kehtestamisest huvitatud isik.“;</w:t>
      </w:r>
    </w:p>
    <w:p w14:paraId="4154027E" w14:textId="77777777" w:rsidR="00F46F24" w:rsidRDefault="00F46F24" w:rsidP="00BE3755">
      <w:pPr>
        <w:spacing w:after="0" w:line="240" w:lineRule="auto"/>
        <w:ind w:left="-5" w:right="51"/>
        <w:rPr>
          <w:color w:val="auto"/>
          <w:szCs w:val="24"/>
        </w:rPr>
      </w:pPr>
    </w:p>
    <w:p w14:paraId="7A35F5B2" w14:textId="322EFE6D" w:rsidR="00F46F24" w:rsidRDefault="4AEC47A6" w:rsidP="00BE3755">
      <w:pPr>
        <w:spacing w:after="0" w:line="240" w:lineRule="auto"/>
        <w:ind w:left="-5" w:right="51"/>
        <w:rPr>
          <w:color w:val="auto"/>
        </w:rPr>
      </w:pPr>
      <w:r w:rsidRPr="1823700D">
        <w:rPr>
          <w:b/>
          <w:bCs/>
          <w:color w:val="auto"/>
        </w:rPr>
        <w:t>4</w:t>
      </w:r>
      <w:r w:rsidR="000A768E">
        <w:rPr>
          <w:b/>
          <w:bCs/>
          <w:color w:val="auto"/>
        </w:rPr>
        <w:t>0</w:t>
      </w:r>
      <w:r w:rsidR="00F46F24" w:rsidRPr="1823700D">
        <w:rPr>
          <w:b/>
          <w:bCs/>
          <w:color w:val="auto"/>
        </w:rPr>
        <w:t>)</w:t>
      </w:r>
      <w:r w:rsidR="00F46F24" w:rsidRPr="1823700D">
        <w:rPr>
          <w:color w:val="auto"/>
        </w:rPr>
        <w:t xml:space="preserve"> paragrahvi 69</w:t>
      </w:r>
      <w:r w:rsidR="00F46F24" w:rsidRPr="1823700D">
        <w:rPr>
          <w:color w:val="auto"/>
          <w:vertAlign w:val="superscript"/>
        </w:rPr>
        <w:t>8</w:t>
      </w:r>
      <w:r w:rsidR="00F46F24" w:rsidRPr="1823700D">
        <w:rPr>
          <w:color w:val="auto"/>
        </w:rPr>
        <w:t xml:space="preserve"> lõike 3 punkt 4 muudetakse ja sõnastatakse järgmiselt:</w:t>
      </w:r>
    </w:p>
    <w:p w14:paraId="79BC3825" w14:textId="4B5EF26C" w:rsidR="00F46F24" w:rsidRDefault="00F46F24" w:rsidP="00BE3755">
      <w:pPr>
        <w:spacing w:after="0" w:line="240" w:lineRule="auto"/>
        <w:ind w:left="-5" w:right="51"/>
        <w:rPr>
          <w:color w:val="auto"/>
          <w:szCs w:val="24"/>
        </w:rPr>
      </w:pPr>
      <w:r w:rsidRPr="53EA2957">
        <w:rPr>
          <w:color w:val="auto"/>
        </w:rPr>
        <w:t>„4) teavet Natura eelhin</w:t>
      </w:r>
      <w:r w:rsidR="000E40FD" w:rsidRPr="53EA2957">
        <w:rPr>
          <w:color w:val="auto"/>
        </w:rPr>
        <w:t>nangu</w:t>
      </w:r>
      <w:r w:rsidR="002868EB" w:rsidRPr="53EA2957">
        <w:rPr>
          <w:color w:val="auto"/>
        </w:rPr>
        <w:t xml:space="preserve"> eelnõu</w:t>
      </w:r>
      <w:r w:rsidRPr="53EA2957">
        <w:rPr>
          <w:color w:val="auto"/>
        </w:rPr>
        <w:t xml:space="preserve">, </w:t>
      </w:r>
      <w:r w:rsidR="002868EB" w:rsidRPr="53EA2957">
        <w:rPr>
          <w:color w:val="auto"/>
        </w:rPr>
        <w:t xml:space="preserve">Natura </w:t>
      </w:r>
      <w:r w:rsidRPr="53EA2957">
        <w:rPr>
          <w:color w:val="auto"/>
        </w:rPr>
        <w:t>asjakohase hindamise algamise otsuse eelnõu, Natura asjakohase hindamise</w:t>
      </w:r>
      <w:r w:rsidR="00636BE1" w:rsidRPr="53EA2957">
        <w:rPr>
          <w:color w:val="auto"/>
        </w:rPr>
        <w:t xml:space="preserve"> aruande</w:t>
      </w:r>
      <w:r w:rsidR="00310D5D" w:rsidRPr="53EA2957">
        <w:rPr>
          <w:color w:val="auto"/>
        </w:rPr>
        <w:t xml:space="preserve"> eelnõu</w:t>
      </w:r>
      <w:r w:rsidRPr="53EA2957">
        <w:rPr>
          <w:color w:val="auto"/>
        </w:rPr>
        <w:t xml:space="preserve">, Natura erandi </w:t>
      </w:r>
      <w:r w:rsidR="00636BE1" w:rsidRPr="53EA2957">
        <w:rPr>
          <w:color w:val="auto"/>
        </w:rPr>
        <w:t>tegemise</w:t>
      </w:r>
      <w:r w:rsidRPr="53EA2957">
        <w:rPr>
          <w:color w:val="auto"/>
        </w:rPr>
        <w:t xml:space="preserve"> algatamise otsuse eelnõu või Natura erandi </w:t>
      </w:r>
      <w:r w:rsidR="00636BE1" w:rsidRPr="53EA2957">
        <w:rPr>
          <w:color w:val="auto"/>
        </w:rPr>
        <w:t xml:space="preserve">tegemise </w:t>
      </w:r>
      <w:r w:rsidRPr="53EA2957">
        <w:rPr>
          <w:color w:val="auto"/>
        </w:rPr>
        <w:t>aruan</w:t>
      </w:r>
      <w:r w:rsidR="00636BE1" w:rsidRPr="53EA2957">
        <w:rPr>
          <w:color w:val="auto"/>
        </w:rPr>
        <w:t>de</w:t>
      </w:r>
      <w:r w:rsidR="00310D5D" w:rsidRPr="53EA2957">
        <w:rPr>
          <w:color w:val="auto"/>
        </w:rPr>
        <w:t xml:space="preserve"> eelnõu</w:t>
      </w:r>
      <w:r w:rsidRPr="53EA2957">
        <w:rPr>
          <w:color w:val="auto"/>
        </w:rPr>
        <w:t>ga tutvumise võimaluste ning ettepanekute või vastuväidete esitamise kohta;</w:t>
      </w:r>
      <w:r w:rsidR="00636BE1" w:rsidRPr="53EA2957">
        <w:rPr>
          <w:color w:val="auto"/>
        </w:rPr>
        <w:t>“;</w:t>
      </w:r>
    </w:p>
    <w:p w14:paraId="328ACBB5" w14:textId="77777777" w:rsidR="00636BE1" w:rsidRDefault="00636BE1" w:rsidP="00BE3755">
      <w:pPr>
        <w:spacing w:after="0" w:line="240" w:lineRule="auto"/>
        <w:ind w:left="-5" w:right="51"/>
        <w:rPr>
          <w:color w:val="auto"/>
          <w:szCs w:val="24"/>
        </w:rPr>
      </w:pPr>
    </w:p>
    <w:p w14:paraId="0454C6F0" w14:textId="4FE367F3" w:rsidR="00636BE1" w:rsidRDefault="07826B9E" w:rsidP="00BE3755">
      <w:pPr>
        <w:spacing w:after="0" w:line="240" w:lineRule="auto"/>
        <w:ind w:left="-5" w:right="51"/>
        <w:rPr>
          <w:color w:val="auto"/>
        </w:rPr>
      </w:pPr>
      <w:r w:rsidRPr="1823700D">
        <w:rPr>
          <w:b/>
          <w:bCs/>
          <w:color w:val="auto"/>
        </w:rPr>
        <w:t>4</w:t>
      </w:r>
      <w:r w:rsidR="000A768E">
        <w:rPr>
          <w:b/>
          <w:bCs/>
          <w:color w:val="auto"/>
        </w:rPr>
        <w:t>1</w:t>
      </w:r>
      <w:r w:rsidR="00636BE1" w:rsidRPr="1823700D">
        <w:rPr>
          <w:b/>
          <w:bCs/>
          <w:color w:val="auto"/>
        </w:rPr>
        <w:t>)</w:t>
      </w:r>
      <w:r w:rsidR="00636BE1" w:rsidRPr="1823700D">
        <w:rPr>
          <w:color w:val="auto"/>
        </w:rPr>
        <w:t xml:space="preserve"> paragrahvi 69</w:t>
      </w:r>
      <w:r w:rsidR="00636BE1" w:rsidRPr="1823700D">
        <w:rPr>
          <w:color w:val="auto"/>
          <w:vertAlign w:val="superscript"/>
        </w:rPr>
        <w:t>8</w:t>
      </w:r>
      <w:r w:rsidR="00636BE1" w:rsidRPr="1823700D">
        <w:rPr>
          <w:color w:val="auto"/>
        </w:rPr>
        <w:t xml:space="preserve"> lõige 4 muudetakse ja sõnastatakse järgmiselt:</w:t>
      </w:r>
    </w:p>
    <w:p w14:paraId="5BABAA8E" w14:textId="0E9965C0" w:rsidR="00636BE1" w:rsidRDefault="00636BE1" w:rsidP="00BE3755">
      <w:pPr>
        <w:spacing w:after="0" w:line="240" w:lineRule="auto"/>
        <w:ind w:left="-5" w:right="51"/>
        <w:rPr>
          <w:color w:val="auto"/>
          <w:szCs w:val="24"/>
        </w:rPr>
      </w:pPr>
      <w:r w:rsidRPr="53EA2957">
        <w:rPr>
          <w:color w:val="auto"/>
        </w:rPr>
        <w:t xml:space="preserve">„(4) Igaühel on õigus esitada otsustajale Natura hindamist puudutavate dokumentide kohta ettepanekuid või vastuväiteid avaliku väljapaneku </w:t>
      </w:r>
      <w:r w:rsidR="00324D72" w:rsidRPr="53EA2957">
        <w:rPr>
          <w:color w:val="auto"/>
        </w:rPr>
        <w:t xml:space="preserve">tähtaja </w:t>
      </w:r>
      <w:r w:rsidRPr="53EA2957">
        <w:rPr>
          <w:color w:val="auto"/>
        </w:rPr>
        <w:t>või otsustaja määratud muu tähtaja jooksul ja saada neile põhjendatud vastused</w:t>
      </w:r>
      <w:r w:rsidR="00AA4614" w:rsidRPr="53EA2957">
        <w:rPr>
          <w:color w:val="auto"/>
        </w:rPr>
        <w:t xml:space="preserve"> 30 päeva jooksul</w:t>
      </w:r>
      <w:r w:rsidRPr="53EA2957">
        <w:rPr>
          <w:color w:val="auto"/>
        </w:rPr>
        <w:t>.“;</w:t>
      </w:r>
    </w:p>
    <w:p w14:paraId="672B4FA1" w14:textId="77777777" w:rsidR="00AA4614" w:rsidRDefault="00AA4614" w:rsidP="00BE3755">
      <w:pPr>
        <w:spacing w:after="0" w:line="240" w:lineRule="auto"/>
        <w:ind w:left="-5" w:right="51"/>
        <w:rPr>
          <w:color w:val="auto"/>
          <w:szCs w:val="24"/>
        </w:rPr>
      </w:pPr>
    </w:p>
    <w:p w14:paraId="2753FD67" w14:textId="6217B2A3" w:rsidR="00AA4614" w:rsidRDefault="473A373A" w:rsidP="00BE3755">
      <w:pPr>
        <w:spacing w:after="0" w:line="240" w:lineRule="auto"/>
        <w:ind w:left="-5" w:right="51"/>
        <w:rPr>
          <w:b/>
          <w:bCs/>
          <w:color w:val="auto"/>
        </w:rPr>
      </w:pPr>
      <w:commentRangeStart w:id="80"/>
      <w:r w:rsidRPr="1823700D">
        <w:rPr>
          <w:b/>
          <w:bCs/>
          <w:color w:val="auto"/>
        </w:rPr>
        <w:t>4</w:t>
      </w:r>
      <w:r w:rsidR="000A768E">
        <w:rPr>
          <w:b/>
          <w:bCs/>
          <w:color w:val="auto"/>
        </w:rPr>
        <w:t>2</w:t>
      </w:r>
      <w:r w:rsidR="00AA4614" w:rsidRPr="00656C0C">
        <w:rPr>
          <w:b/>
          <w:bCs/>
          <w:color w:val="auto"/>
        </w:rPr>
        <w:t>)</w:t>
      </w:r>
      <w:r w:rsidR="00AA4614" w:rsidRPr="1823700D">
        <w:rPr>
          <w:b/>
          <w:bCs/>
          <w:color w:val="auto"/>
        </w:rPr>
        <w:t xml:space="preserve"> </w:t>
      </w:r>
      <w:r w:rsidR="00AA4614" w:rsidRPr="00656C0C">
        <w:rPr>
          <w:color w:val="auto"/>
        </w:rPr>
        <w:t>paragrahvi 69</w:t>
      </w:r>
      <w:r w:rsidR="00AA4614" w:rsidRPr="00656C0C">
        <w:rPr>
          <w:color w:val="auto"/>
          <w:vertAlign w:val="superscript"/>
        </w:rPr>
        <w:t>8</w:t>
      </w:r>
      <w:r w:rsidR="00AA4614" w:rsidRPr="00656C0C">
        <w:rPr>
          <w:color w:val="auto"/>
        </w:rPr>
        <w:t xml:space="preserve"> lõige 5 muudetakse ja sõnastatakse järgmiselt:</w:t>
      </w:r>
    </w:p>
    <w:p w14:paraId="39CEDC33" w14:textId="19E5B1D4" w:rsidR="00AA4614" w:rsidRPr="00AA4614" w:rsidRDefault="00AA4614" w:rsidP="00BE3755">
      <w:pPr>
        <w:spacing w:after="0" w:line="240" w:lineRule="auto"/>
        <w:ind w:left="-5" w:right="51"/>
        <w:rPr>
          <w:color w:val="auto"/>
        </w:rPr>
      </w:pPr>
      <w:r w:rsidRPr="1823700D">
        <w:rPr>
          <w:color w:val="auto"/>
        </w:rPr>
        <w:t>„</w:t>
      </w:r>
      <w:r w:rsidRPr="00656C0C">
        <w:rPr>
          <w:color w:val="auto"/>
        </w:rPr>
        <w:t xml:space="preserve">(5) Natura erandi menetluse algatamisel avalikustatakse </w:t>
      </w:r>
      <w:r w:rsidRPr="1823700D">
        <w:rPr>
          <w:color w:val="auto"/>
        </w:rPr>
        <w:t xml:space="preserve">Natura </w:t>
      </w:r>
      <w:r w:rsidRPr="00656C0C">
        <w:rPr>
          <w:color w:val="auto"/>
        </w:rPr>
        <w:t>asjakohase hindamise aruanne koos Natura erandi menetluse algatamise otsuse eelnõug</w:t>
      </w:r>
      <w:r w:rsidRPr="1823700D">
        <w:rPr>
          <w:color w:val="auto"/>
        </w:rPr>
        <w:t>a.“</w:t>
      </w:r>
      <w:r w:rsidR="7CF2B6F4" w:rsidRPr="1823700D">
        <w:rPr>
          <w:color w:val="auto"/>
        </w:rPr>
        <w:t>;</w:t>
      </w:r>
      <w:commentRangeEnd w:id="80"/>
      <w:r w:rsidR="00C851A5">
        <w:rPr>
          <w:rStyle w:val="Kommentaariviide"/>
        </w:rPr>
        <w:commentReference w:id="80"/>
      </w:r>
    </w:p>
    <w:p w14:paraId="080945E2" w14:textId="77777777" w:rsidR="00636BE1" w:rsidRPr="00AA4614" w:rsidRDefault="00636BE1" w:rsidP="00BE3755">
      <w:pPr>
        <w:spacing w:after="0" w:line="240" w:lineRule="auto"/>
        <w:ind w:left="-5" w:right="51"/>
        <w:rPr>
          <w:color w:val="auto"/>
          <w:szCs w:val="24"/>
        </w:rPr>
      </w:pPr>
    </w:p>
    <w:p w14:paraId="080DCAF5" w14:textId="422CFD7E" w:rsidR="00636BE1" w:rsidRDefault="2BD83A53" w:rsidP="00BE3755">
      <w:pPr>
        <w:spacing w:after="0" w:line="240" w:lineRule="auto"/>
        <w:ind w:left="-5" w:right="51"/>
        <w:rPr>
          <w:color w:val="auto"/>
        </w:rPr>
      </w:pPr>
      <w:r w:rsidRPr="1823700D">
        <w:rPr>
          <w:b/>
          <w:bCs/>
          <w:color w:val="auto"/>
        </w:rPr>
        <w:t>4</w:t>
      </w:r>
      <w:r w:rsidR="000A768E">
        <w:rPr>
          <w:b/>
          <w:bCs/>
          <w:color w:val="auto"/>
        </w:rPr>
        <w:t>3</w:t>
      </w:r>
      <w:r w:rsidR="00636BE1" w:rsidRPr="1823700D">
        <w:rPr>
          <w:b/>
          <w:bCs/>
          <w:color w:val="auto"/>
        </w:rPr>
        <w:t>)</w:t>
      </w:r>
      <w:r w:rsidR="00636BE1" w:rsidRPr="1823700D">
        <w:rPr>
          <w:color w:val="auto"/>
        </w:rPr>
        <w:t xml:space="preserve"> paragrahvi 69</w:t>
      </w:r>
      <w:r w:rsidR="00636BE1" w:rsidRPr="1823700D">
        <w:rPr>
          <w:color w:val="auto"/>
          <w:vertAlign w:val="superscript"/>
        </w:rPr>
        <w:t>8</w:t>
      </w:r>
      <w:r w:rsidR="00636BE1" w:rsidRPr="1823700D">
        <w:rPr>
          <w:color w:val="auto"/>
        </w:rPr>
        <w:t xml:space="preserve"> lõiked 6 ja 7 tunnistatakse kehtetuks;</w:t>
      </w:r>
    </w:p>
    <w:p w14:paraId="2A3034DF" w14:textId="77777777" w:rsidR="000220AE" w:rsidRDefault="000220AE" w:rsidP="00BE3755">
      <w:pPr>
        <w:spacing w:after="0" w:line="240" w:lineRule="auto"/>
        <w:ind w:left="-5" w:right="51"/>
        <w:rPr>
          <w:color w:val="auto"/>
          <w:szCs w:val="24"/>
        </w:rPr>
      </w:pPr>
    </w:p>
    <w:p w14:paraId="585A2702" w14:textId="5305A24A" w:rsidR="000220AE" w:rsidRDefault="75D50340" w:rsidP="00BE3755">
      <w:pPr>
        <w:spacing w:after="0" w:line="240" w:lineRule="auto"/>
        <w:ind w:left="-5" w:right="51"/>
        <w:rPr>
          <w:color w:val="auto"/>
        </w:rPr>
      </w:pPr>
      <w:r w:rsidRPr="1823700D">
        <w:rPr>
          <w:b/>
          <w:bCs/>
          <w:color w:val="auto"/>
        </w:rPr>
        <w:t>4</w:t>
      </w:r>
      <w:r w:rsidR="000A768E">
        <w:rPr>
          <w:b/>
          <w:bCs/>
          <w:color w:val="auto"/>
        </w:rPr>
        <w:t>4</w:t>
      </w:r>
      <w:r w:rsidR="000220AE" w:rsidRPr="1823700D">
        <w:rPr>
          <w:b/>
          <w:bCs/>
          <w:color w:val="auto"/>
        </w:rPr>
        <w:t>)</w:t>
      </w:r>
      <w:r w:rsidR="000220AE" w:rsidRPr="1823700D">
        <w:rPr>
          <w:color w:val="auto"/>
        </w:rPr>
        <w:t xml:space="preserve"> paragrahvi 69</w:t>
      </w:r>
      <w:r w:rsidR="000220AE" w:rsidRPr="1823700D">
        <w:rPr>
          <w:color w:val="auto"/>
          <w:vertAlign w:val="superscript"/>
        </w:rPr>
        <w:t>9</w:t>
      </w:r>
      <w:r w:rsidR="000220AE" w:rsidRPr="1823700D">
        <w:rPr>
          <w:color w:val="auto"/>
        </w:rPr>
        <w:t xml:space="preserve"> lõige 1 muudetakse ja sõnastatakse järgmiselt:</w:t>
      </w:r>
    </w:p>
    <w:p w14:paraId="69E78202" w14:textId="7F49BC2E" w:rsidR="000220AE" w:rsidRDefault="000220AE" w:rsidP="00BE3755">
      <w:pPr>
        <w:spacing w:after="0" w:line="240" w:lineRule="auto"/>
        <w:ind w:left="-5" w:right="51"/>
        <w:rPr>
          <w:color w:val="auto"/>
          <w:szCs w:val="24"/>
        </w:rPr>
      </w:pPr>
      <w:r w:rsidRPr="53EA2957">
        <w:rPr>
          <w:color w:val="auto"/>
        </w:rPr>
        <w:t>„(1) Projekteerimistingimuste andmisel võib algatada Natura asjakohase hindamise menetluse.“;</w:t>
      </w:r>
    </w:p>
    <w:p w14:paraId="4877F03C" w14:textId="77777777" w:rsidR="00AD2DAB" w:rsidRDefault="00AD2DAB" w:rsidP="00BE3755">
      <w:pPr>
        <w:spacing w:after="0" w:line="240" w:lineRule="auto"/>
        <w:ind w:left="-5" w:right="51"/>
        <w:rPr>
          <w:color w:val="auto"/>
          <w:szCs w:val="24"/>
        </w:rPr>
      </w:pPr>
    </w:p>
    <w:p w14:paraId="2791C837" w14:textId="1A2FD0B8" w:rsidR="00AD2DAB" w:rsidRDefault="1EF6F37F" w:rsidP="00BE3755">
      <w:pPr>
        <w:spacing w:after="0" w:line="240" w:lineRule="auto"/>
        <w:ind w:left="-5" w:right="51"/>
        <w:rPr>
          <w:color w:val="auto"/>
        </w:rPr>
      </w:pPr>
      <w:r w:rsidRPr="1823700D">
        <w:rPr>
          <w:b/>
          <w:bCs/>
          <w:color w:val="auto"/>
        </w:rPr>
        <w:t>4</w:t>
      </w:r>
      <w:r w:rsidR="000A768E">
        <w:rPr>
          <w:b/>
          <w:bCs/>
          <w:color w:val="auto"/>
        </w:rPr>
        <w:t>5</w:t>
      </w:r>
      <w:r w:rsidR="00AD2DAB" w:rsidRPr="1823700D">
        <w:rPr>
          <w:b/>
          <w:bCs/>
          <w:color w:val="auto"/>
        </w:rPr>
        <w:t xml:space="preserve">) </w:t>
      </w:r>
      <w:r w:rsidR="00AD2DAB" w:rsidRPr="1823700D">
        <w:rPr>
          <w:color w:val="auto"/>
        </w:rPr>
        <w:t>paragrahvi 69</w:t>
      </w:r>
      <w:r w:rsidR="00AD2DAB" w:rsidRPr="1823700D">
        <w:rPr>
          <w:color w:val="auto"/>
          <w:vertAlign w:val="superscript"/>
        </w:rPr>
        <w:t>9</w:t>
      </w:r>
      <w:r w:rsidR="00AD2DAB" w:rsidRPr="1823700D">
        <w:rPr>
          <w:color w:val="auto"/>
        </w:rPr>
        <w:t xml:space="preserve"> lõige 2</w:t>
      </w:r>
      <w:r w:rsidR="004F526F" w:rsidRPr="1823700D">
        <w:rPr>
          <w:color w:val="auto"/>
        </w:rPr>
        <w:t xml:space="preserve"> tunnistatakse kehtetuks</w:t>
      </w:r>
      <w:r w:rsidR="005E1A86" w:rsidRPr="1823700D">
        <w:rPr>
          <w:color w:val="auto"/>
        </w:rPr>
        <w:t>;</w:t>
      </w:r>
    </w:p>
    <w:p w14:paraId="42A58B5B" w14:textId="36A0562C" w:rsidR="00636BE1" w:rsidRDefault="00636BE1" w:rsidP="00BE3755">
      <w:pPr>
        <w:spacing w:after="0" w:line="240" w:lineRule="auto"/>
        <w:ind w:left="-5" w:right="51"/>
        <w:rPr>
          <w:color w:val="auto"/>
          <w:szCs w:val="24"/>
        </w:rPr>
      </w:pPr>
    </w:p>
    <w:p w14:paraId="204A254D" w14:textId="3766E289" w:rsidR="00636BE1" w:rsidRDefault="030E1E62" w:rsidP="00BE3755">
      <w:pPr>
        <w:spacing w:after="0" w:line="240" w:lineRule="auto"/>
        <w:ind w:left="-5" w:right="51"/>
        <w:rPr>
          <w:color w:val="auto"/>
        </w:rPr>
      </w:pPr>
      <w:r w:rsidRPr="1823700D">
        <w:rPr>
          <w:b/>
          <w:bCs/>
          <w:color w:val="auto"/>
        </w:rPr>
        <w:t>4</w:t>
      </w:r>
      <w:r w:rsidR="000A768E">
        <w:rPr>
          <w:b/>
          <w:bCs/>
          <w:color w:val="auto"/>
        </w:rPr>
        <w:t>6</w:t>
      </w:r>
      <w:r w:rsidR="00097EE9" w:rsidRPr="1823700D">
        <w:rPr>
          <w:b/>
          <w:bCs/>
          <w:color w:val="auto"/>
        </w:rPr>
        <w:t>)</w:t>
      </w:r>
      <w:r w:rsidR="00097EE9" w:rsidRPr="1823700D">
        <w:rPr>
          <w:color w:val="auto"/>
        </w:rPr>
        <w:t xml:space="preserve"> seadust täiendatakse §-ga 69</w:t>
      </w:r>
      <w:r w:rsidR="00097EE9" w:rsidRPr="1823700D">
        <w:rPr>
          <w:color w:val="auto"/>
          <w:vertAlign w:val="superscript"/>
        </w:rPr>
        <w:t>10</w:t>
      </w:r>
      <w:r w:rsidR="00097EE9" w:rsidRPr="1823700D">
        <w:rPr>
          <w:color w:val="auto"/>
        </w:rPr>
        <w:t xml:space="preserve"> järgmises sõnastuses:</w:t>
      </w:r>
    </w:p>
    <w:p w14:paraId="571C341E" w14:textId="11959333" w:rsidR="001B52D5" w:rsidRDefault="00097EE9" w:rsidP="003C493B">
      <w:pPr>
        <w:spacing w:after="0" w:line="240" w:lineRule="auto"/>
        <w:ind w:left="-5" w:right="51"/>
        <w:rPr>
          <w:b/>
          <w:bCs/>
          <w:color w:val="auto"/>
        </w:rPr>
      </w:pPr>
      <w:r w:rsidRPr="53EA2957">
        <w:rPr>
          <w:color w:val="auto"/>
        </w:rPr>
        <w:t>„</w:t>
      </w:r>
      <w:r w:rsidRPr="53EA2957">
        <w:rPr>
          <w:b/>
          <w:bCs/>
          <w:color w:val="auto"/>
        </w:rPr>
        <w:t>§ 69</w:t>
      </w:r>
      <w:r w:rsidRPr="53EA2957">
        <w:rPr>
          <w:b/>
          <w:bCs/>
          <w:color w:val="auto"/>
          <w:vertAlign w:val="superscript"/>
        </w:rPr>
        <w:t>10</w:t>
      </w:r>
      <w:r w:rsidRPr="53EA2957">
        <w:rPr>
          <w:b/>
          <w:bCs/>
          <w:color w:val="auto"/>
        </w:rPr>
        <w:t>. Leevendusmeetmete rakendamine</w:t>
      </w:r>
    </w:p>
    <w:p w14:paraId="4827D4D3" w14:textId="77777777" w:rsidR="001B52D5" w:rsidRPr="00097EE9" w:rsidRDefault="001B52D5" w:rsidP="00BE3755">
      <w:pPr>
        <w:spacing w:after="0" w:line="240" w:lineRule="auto"/>
        <w:ind w:left="-5" w:right="51"/>
        <w:rPr>
          <w:b/>
          <w:bCs/>
          <w:color w:val="auto"/>
          <w:szCs w:val="24"/>
        </w:rPr>
      </w:pPr>
    </w:p>
    <w:p w14:paraId="30DDC7F8" w14:textId="62D6B43C" w:rsidR="1823700D" w:rsidRDefault="001B52D5" w:rsidP="001B52D5">
      <w:pPr>
        <w:spacing w:after="0" w:line="240" w:lineRule="auto"/>
        <w:ind w:left="-5" w:right="51"/>
        <w:rPr>
          <w:color w:val="000000" w:themeColor="text1"/>
          <w:szCs w:val="24"/>
        </w:rPr>
      </w:pPr>
      <w:r>
        <w:rPr>
          <w:color w:val="auto"/>
        </w:rPr>
        <w:t xml:space="preserve">(1) </w:t>
      </w:r>
      <w:r w:rsidR="00B55593" w:rsidRPr="00E9450B">
        <w:rPr>
          <w:color w:val="auto"/>
        </w:rPr>
        <w:t>Kavandatu</w:t>
      </w:r>
      <w:r w:rsidR="00B55593" w:rsidRPr="00656C0C">
        <w:rPr>
          <w:color w:val="auto"/>
        </w:rPr>
        <w:t xml:space="preserve">d tegevuse asukohas </w:t>
      </w:r>
      <w:r w:rsidR="00B465B8" w:rsidRPr="00656C0C">
        <w:rPr>
          <w:color w:val="auto"/>
        </w:rPr>
        <w:t>Natura 2000</w:t>
      </w:r>
      <w:r w:rsidR="002B7025" w:rsidRPr="00656C0C">
        <w:rPr>
          <w:color w:val="auto"/>
        </w:rPr>
        <w:t xml:space="preserve"> </w:t>
      </w:r>
      <w:r w:rsidR="00803BD9" w:rsidRPr="00656C0C">
        <w:rPr>
          <w:color w:val="auto"/>
        </w:rPr>
        <w:t>võrgustiku ala</w:t>
      </w:r>
      <w:r w:rsidR="00B465B8" w:rsidRPr="00656C0C">
        <w:rPr>
          <w:color w:val="auto"/>
        </w:rPr>
        <w:t xml:space="preserve"> kaitse-eesmärgi</w:t>
      </w:r>
      <w:r w:rsidR="00780174" w:rsidRPr="00656C0C">
        <w:rPr>
          <w:color w:val="auto"/>
        </w:rPr>
        <w:t>s</w:t>
      </w:r>
      <w:r w:rsidR="00B465B8" w:rsidRPr="00656C0C">
        <w:rPr>
          <w:color w:val="auto"/>
        </w:rPr>
        <w:t xml:space="preserve"> </w:t>
      </w:r>
      <w:r w:rsidR="00780174" w:rsidRPr="00656C0C">
        <w:rPr>
          <w:color w:val="auto"/>
        </w:rPr>
        <w:t>nimetatud</w:t>
      </w:r>
      <w:r w:rsidR="00B465B8" w:rsidRPr="00656C0C">
        <w:rPr>
          <w:color w:val="auto"/>
        </w:rPr>
        <w:t xml:space="preserve"> liikidele ja elupaigatüüpidele avalduva ebasoodsa mõju vältimiseks </w:t>
      </w:r>
      <w:r w:rsidR="00113004" w:rsidRPr="00656C0C">
        <w:rPr>
          <w:color w:val="auto"/>
        </w:rPr>
        <w:t>rakendatakse leevendus</w:t>
      </w:r>
      <w:r w:rsidR="00B465B8" w:rsidRPr="00656C0C">
        <w:rPr>
          <w:color w:val="auto"/>
        </w:rPr>
        <w:t>meetme</w:t>
      </w:r>
      <w:r w:rsidR="00113004" w:rsidRPr="00656C0C">
        <w:rPr>
          <w:color w:val="auto"/>
        </w:rPr>
        <w:t>i</w:t>
      </w:r>
      <w:r w:rsidR="00B465B8" w:rsidRPr="00656C0C">
        <w:rPr>
          <w:color w:val="auto"/>
        </w:rPr>
        <w:t>d.</w:t>
      </w:r>
    </w:p>
    <w:p w14:paraId="69DA5A1C" w14:textId="77777777" w:rsidR="00444263" w:rsidRPr="00656C0C" w:rsidRDefault="00444263" w:rsidP="00BE3755">
      <w:pPr>
        <w:spacing w:after="0" w:line="240" w:lineRule="auto"/>
        <w:ind w:left="-5" w:right="51"/>
        <w:rPr>
          <w:color w:val="000000" w:themeColor="text1"/>
          <w:szCs w:val="24"/>
        </w:rPr>
      </w:pPr>
    </w:p>
    <w:p w14:paraId="576DF6BF" w14:textId="47A5585E" w:rsidR="00097EE9" w:rsidRPr="00656C0C" w:rsidRDefault="00444263" w:rsidP="00BE3755">
      <w:pPr>
        <w:pStyle w:val="Loendilik"/>
        <w:spacing w:after="0" w:line="240" w:lineRule="auto"/>
        <w:ind w:left="0" w:firstLine="0"/>
        <w:rPr>
          <w:color w:val="auto"/>
        </w:rPr>
      </w:pPr>
      <w:r>
        <w:rPr>
          <w:color w:val="auto"/>
        </w:rPr>
        <w:t xml:space="preserve">(2) </w:t>
      </w:r>
      <w:r w:rsidR="43D4BFE4" w:rsidRPr="00656C0C">
        <w:rPr>
          <w:color w:val="auto"/>
        </w:rPr>
        <w:t>Leevendusmeetmeteks ei loeta õigus</w:t>
      </w:r>
      <w:r w:rsidR="67069BDF" w:rsidRPr="00656C0C">
        <w:rPr>
          <w:color w:val="auto"/>
        </w:rPr>
        <w:t xml:space="preserve">e </w:t>
      </w:r>
      <w:proofErr w:type="spellStart"/>
      <w:r w:rsidR="67069BDF" w:rsidRPr="00656C0C">
        <w:rPr>
          <w:color w:val="auto"/>
        </w:rPr>
        <w:t>üld</w:t>
      </w:r>
      <w:r w:rsidR="43D4BFE4" w:rsidRPr="00656C0C">
        <w:rPr>
          <w:color w:val="auto"/>
        </w:rPr>
        <w:t>aktis</w:t>
      </w:r>
      <w:proofErr w:type="spellEnd"/>
      <w:r w:rsidR="43D4BFE4" w:rsidRPr="00656C0C">
        <w:rPr>
          <w:color w:val="auto"/>
        </w:rPr>
        <w:t xml:space="preserve">, </w:t>
      </w:r>
      <w:r w:rsidR="033B76B1" w:rsidRPr="00656C0C">
        <w:rPr>
          <w:color w:val="auto"/>
        </w:rPr>
        <w:t xml:space="preserve">kaitse-eeskirjas, </w:t>
      </w:r>
      <w:r w:rsidR="739AB477" w:rsidRPr="00656C0C">
        <w:rPr>
          <w:color w:val="auto"/>
        </w:rPr>
        <w:t xml:space="preserve">planeeringus, </w:t>
      </w:r>
      <w:r w:rsidR="43D4BFE4" w:rsidRPr="00656C0C">
        <w:rPr>
          <w:color w:val="auto"/>
        </w:rPr>
        <w:t xml:space="preserve">kaitsekorralduskavas, liigi kaitse ja </w:t>
      </w:r>
      <w:commentRangeStart w:id="81"/>
      <w:r w:rsidR="43D4BFE4" w:rsidRPr="00656C0C">
        <w:rPr>
          <w:color w:val="auto"/>
        </w:rPr>
        <w:t xml:space="preserve">ohjamise </w:t>
      </w:r>
      <w:ins w:id="82" w:author="Mari Koik" w:date="2024-08-23T14:51:00Z">
        <w:r w:rsidR="00E9450B">
          <w:rPr>
            <w:color w:val="auto"/>
          </w:rPr>
          <w:t xml:space="preserve">tegevuskavas </w:t>
        </w:r>
      </w:ins>
      <w:commentRangeEnd w:id="81"/>
      <w:ins w:id="83" w:author="Mari Koik" w:date="2024-08-23T14:52:00Z">
        <w:r w:rsidR="00E9450B">
          <w:rPr>
            <w:rStyle w:val="Kommentaariviide"/>
          </w:rPr>
          <w:commentReference w:id="81"/>
        </w:r>
      </w:ins>
      <w:r w:rsidR="43D4BFE4" w:rsidRPr="00656C0C">
        <w:rPr>
          <w:color w:val="auto"/>
        </w:rPr>
        <w:t xml:space="preserve">ning elupaiga tegevuskavas </w:t>
      </w:r>
      <w:r>
        <w:rPr>
          <w:color w:val="auto"/>
        </w:rPr>
        <w:t>nimetatu</w:t>
      </w:r>
      <w:r w:rsidR="00A43B94">
        <w:rPr>
          <w:color w:val="auto"/>
        </w:rPr>
        <w:t>d</w:t>
      </w:r>
      <w:r w:rsidR="43D4BFE4" w:rsidRPr="00656C0C">
        <w:rPr>
          <w:color w:val="auto"/>
        </w:rPr>
        <w:t xml:space="preserve"> kaitse korraldamise meetmeid.</w:t>
      </w:r>
    </w:p>
    <w:p w14:paraId="7E96123B" w14:textId="77777777" w:rsidR="004F526F" w:rsidRDefault="004F526F" w:rsidP="00BE3755">
      <w:pPr>
        <w:spacing w:after="0" w:line="240" w:lineRule="auto"/>
        <w:ind w:left="-15" w:right="51" w:firstLine="0"/>
        <w:rPr>
          <w:color w:val="auto"/>
          <w:szCs w:val="24"/>
        </w:rPr>
      </w:pPr>
    </w:p>
    <w:p w14:paraId="27DCE44B" w14:textId="5FEFBA96" w:rsidR="00A647B2" w:rsidRDefault="00097EE9" w:rsidP="00BE3755">
      <w:pPr>
        <w:spacing w:after="0" w:line="240" w:lineRule="auto"/>
        <w:ind w:left="-15" w:right="51" w:firstLine="0"/>
        <w:rPr>
          <w:color w:val="auto"/>
        </w:rPr>
      </w:pPr>
      <w:r w:rsidRPr="73910B8F">
        <w:rPr>
          <w:color w:val="auto"/>
        </w:rPr>
        <w:t>(</w:t>
      </w:r>
      <w:r w:rsidR="7B06CD9F" w:rsidRPr="73910B8F">
        <w:rPr>
          <w:color w:val="auto"/>
        </w:rPr>
        <w:t>3</w:t>
      </w:r>
      <w:r w:rsidRPr="73910B8F">
        <w:rPr>
          <w:color w:val="auto"/>
        </w:rPr>
        <w:t xml:space="preserve">) Kui </w:t>
      </w:r>
      <w:proofErr w:type="spellStart"/>
      <w:r w:rsidRPr="73910B8F">
        <w:rPr>
          <w:color w:val="auto"/>
        </w:rPr>
        <w:t>järelseire</w:t>
      </w:r>
      <w:proofErr w:type="spellEnd"/>
      <w:r w:rsidRPr="73910B8F">
        <w:rPr>
          <w:color w:val="auto"/>
        </w:rPr>
        <w:t xml:space="preserve"> või riikliku järelevalve käigus selgub, et leevendusmeetmed ei ole sobivad või piisavad</w:t>
      </w:r>
      <w:r w:rsidR="23B373A2" w:rsidRPr="73910B8F">
        <w:rPr>
          <w:color w:val="auto"/>
        </w:rPr>
        <w:t>,</w:t>
      </w:r>
      <w:r w:rsidRPr="73910B8F">
        <w:rPr>
          <w:color w:val="auto"/>
        </w:rPr>
        <w:t xml:space="preserve"> algatab </w:t>
      </w:r>
      <w:r w:rsidR="00804140" w:rsidRPr="73910B8F">
        <w:rPr>
          <w:color w:val="auto"/>
        </w:rPr>
        <w:t>otsustaja</w:t>
      </w:r>
      <w:r w:rsidRPr="73910B8F">
        <w:rPr>
          <w:color w:val="auto"/>
        </w:rPr>
        <w:t xml:space="preserve"> menetluse tegevus</w:t>
      </w:r>
      <w:r w:rsidR="00390E8A" w:rsidRPr="73910B8F">
        <w:rPr>
          <w:color w:val="auto"/>
        </w:rPr>
        <w:t>t lubava dokumendi</w:t>
      </w:r>
      <w:r w:rsidRPr="73910B8F">
        <w:rPr>
          <w:color w:val="auto"/>
        </w:rPr>
        <w:t xml:space="preserve"> või strateegilise planeerimisdokumendi tingimuste muutmiseks või </w:t>
      </w:r>
      <w:r w:rsidR="003D4082">
        <w:rPr>
          <w:color w:val="auto"/>
        </w:rPr>
        <w:t xml:space="preserve">täiendavate </w:t>
      </w:r>
      <w:r w:rsidRPr="73910B8F">
        <w:rPr>
          <w:color w:val="auto"/>
        </w:rPr>
        <w:t>leevendusmeetmete määramiseks.“;</w:t>
      </w:r>
    </w:p>
    <w:p w14:paraId="2C4A44CC" w14:textId="77777777" w:rsidR="00097EE9" w:rsidRDefault="00097EE9" w:rsidP="00BE3755">
      <w:pPr>
        <w:spacing w:after="0" w:line="240" w:lineRule="auto"/>
        <w:ind w:left="-15" w:right="51" w:firstLine="0"/>
        <w:rPr>
          <w:color w:val="auto"/>
          <w:szCs w:val="24"/>
        </w:rPr>
      </w:pPr>
    </w:p>
    <w:p w14:paraId="3E828B4F" w14:textId="33A04593" w:rsidR="00097EE9" w:rsidRDefault="053BB541" w:rsidP="00BE3755">
      <w:pPr>
        <w:spacing w:after="0" w:line="240" w:lineRule="auto"/>
        <w:ind w:left="-15" w:right="51" w:firstLine="0"/>
        <w:rPr>
          <w:color w:val="auto"/>
        </w:rPr>
      </w:pPr>
      <w:r w:rsidRPr="1823700D">
        <w:rPr>
          <w:b/>
          <w:bCs/>
          <w:color w:val="auto"/>
        </w:rPr>
        <w:t>4</w:t>
      </w:r>
      <w:r w:rsidR="000A768E">
        <w:rPr>
          <w:b/>
          <w:bCs/>
          <w:color w:val="auto"/>
        </w:rPr>
        <w:t>7</w:t>
      </w:r>
      <w:r w:rsidR="00097EE9" w:rsidRPr="1823700D">
        <w:rPr>
          <w:b/>
          <w:bCs/>
          <w:color w:val="auto"/>
        </w:rPr>
        <w:t>)</w:t>
      </w:r>
      <w:r w:rsidR="00097EE9" w:rsidRPr="1823700D">
        <w:rPr>
          <w:color w:val="auto"/>
        </w:rPr>
        <w:t xml:space="preserve"> paragrahvi 70</w:t>
      </w:r>
      <w:r w:rsidR="00097EE9" w:rsidRPr="1823700D">
        <w:rPr>
          <w:color w:val="auto"/>
          <w:vertAlign w:val="superscript"/>
        </w:rPr>
        <w:t>1</w:t>
      </w:r>
      <w:r w:rsidR="00097EE9" w:rsidRPr="1823700D">
        <w:rPr>
          <w:color w:val="auto"/>
        </w:rPr>
        <w:t xml:space="preserve"> täiendatakse lõigetega 4 ja 5 järgmises sõnastuses:</w:t>
      </w:r>
    </w:p>
    <w:p w14:paraId="3EBD7749" w14:textId="57BBCC6B" w:rsidR="00097EE9" w:rsidRDefault="00097EE9" w:rsidP="00BE3755">
      <w:pPr>
        <w:spacing w:after="0" w:line="240" w:lineRule="auto"/>
        <w:ind w:left="-15" w:right="51" w:firstLine="0"/>
        <w:rPr>
          <w:color w:val="auto"/>
        </w:rPr>
      </w:pPr>
      <w:r w:rsidRPr="53EA2957">
        <w:rPr>
          <w:color w:val="auto"/>
        </w:rPr>
        <w:lastRenderedPageBreak/>
        <w:t xml:space="preserve">„(4) Hüvitusmeetmete elluviimise lõpetamisest teavitab </w:t>
      </w:r>
      <w:r w:rsidR="7B8D536B" w:rsidRPr="53EA2957">
        <w:rPr>
          <w:color w:val="auto"/>
        </w:rPr>
        <w:t>tegevus</w:t>
      </w:r>
      <w:r w:rsidR="00FF7D89" w:rsidRPr="53EA2957">
        <w:rPr>
          <w:color w:val="auto"/>
        </w:rPr>
        <w:t xml:space="preserve">t lubava dokumendi </w:t>
      </w:r>
      <w:r w:rsidRPr="53EA2957">
        <w:rPr>
          <w:color w:val="auto"/>
        </w:rPr>
        <w:t xml:space="preserve">omaja </w:t>
      </w:r>
      <w:r w:rsidR="00A43B94">
        <w:rPr>
          <w:color w:val="auto"/>
        </w:rPr>
        <w:t>selle</w:t>
      </w:r>
      <w:r w:rsidR="00FF7D89" w:rsidRPr="53EA2957">
        <w:rPr>
          <w:color w:val="auto"/>
        </w:rPr>
        <w:t xml:space="preserve"> dokumendi </w:t>
      </w:r>
      <w:r w:rsidRPr="53EA2957">
        <w:rPr>
          <w:color w:val="auto"/>
        </w:rPr>
        <w:t>andjat</w:t>
      </w:r>
      <w:r w:rsidR="48FF72BA" w:rsidRPr="53EA2957">
        <w:rPr>
          <w:color w:val="auto"/>
        </w:rPr>
        <w:t xml:space="preserve"> ning</w:t>
      </w:r>
      <w:r w:rsidRPr="53EA2957">
        <w:rPr>
          <w:color w:val="auto"/>
        </w:rPr>
        <w:t xml:space="preserve"> strateegilise planeerimisdokumendi koostaja või koostamise korraldaja strateegilise planeerimisdokumendi kehtestajat.</w:t>
      </w:r>
    </w:p>
    <w:p w14:paraId="00CC2892" w14:textId="77777777" w:rsidR="00097EE9" w:rsidRPr="00097EE9" w:rsidRDefault="00097EE9" w:rsidP="00BE3755">
      <w:pPr>
        <w:spacing w:after="0" w:line="240" w:lineRule="auto"/>
        <w:ind w:left="-15" w:right="51" w:firstLine="0"/>
        <w:rPr>
          <w:color w:val="auto"/>
          <w:szCs w:val="24"/>
        </w:rPr>
      </w:pPr>
    </w:p>
    <w:p w14:paraId="0595FBFF" w14:textId="5AB9E252" w:rsidR="00097EE9" w:rsidRPr="00097EE9" w:rsidRDefault="00097EE9" w:rsidP="00BE3755">
      <w:pPr>
        <w:spacing w:after="0" w:line="240" w:lineRule="auto"/>
        <w:ind w:left="-15" w:right="51" w:firstLine="0"/>
        <w:rPr>
          <w:color w:val="auto"/>
        </w:rPr>
      </w:pPr>
      <w:r w:rsidRPr="53EA2957">
        <w:rPr>
          <w:color w:val="auto"/>
        </w:rPr>
        <w:t xml:space="preserve">(5) Kui </w:t>
      </w:r>
      <w:proofErr w:type="spellStart"/>
      <w:r w:rsidRPr="53EA2957">
        <w:rPr>
          <w:color w:val="auto"/>
        </w:rPr>
        <w:t>järelseire</w:t>
      </w:r>
      <w:proofErr w:type="spellEnd"/>
      <w:r w:rsidRPr="53EA2957">
        <w:rPr>
          <w:color w:val="auto"/>
        </w:rPr>
        <w:t xml:space="preserve"> või riikliku järelevalve käigus selgub, et hüvitusmeetmed ei ole sobivad või piisavad</w:t>
      </w:r>
      <w:r w:rsidR="7AFC0994" w:rsidRPr="53EA2957">
        <w:rPr>
          <w:color w:val="auto"/>
        </w:rPr>
        <w:t>,</w:t>
      </w:r>
      <w:r w:rsidRPr="53EA2957">
        <w:rPr>
          <w:color w:val="auto"/>
        </w:rPr>
        <w:t xml:space="preserve"> algatab </w:t>
      </w:r>
      <w:r w:rsidR="19D0DC85" w:rsidRPr="53EA2957">
        <w:rPr>
          <w:color w:val="auto"/>
        </w:rPr>
        <w:t>otsustaja</w:t>
      </w:r>
      <w:r w:rsidRPr="53EA2957">
        <w:rPr>
          <w:color w:val="auto"/>
        </w:rPr>
        <w:t xml:space="preserve"> menetluse tegevus</w:t>
      </w:r>
      <w:r w:rsidR="00FF7D89" w:rsidRPr="53EA2957">
        <w:rPr>
          <w:color w:val="auto"/>
        </w:rPr>
        <w:t xml:space="preserve">t lubava dokumendi </w:t>
      </w:r>
      <w:r w:rsidRPr="53EA2957">
        <w:rPr>
          <w:color w:val="auto"/>
        </w:rPr>
        <w:t xml:space="preserve">või strateegilise planeerimisdokumendi tingimuste muutmiseks </w:t>
      </w:r>
      <w:r w:rsidR="004E7C28" w:rsidRPr="53EA2957">
        <w:rPr>
          <w:color w:val="auto"/>
        </w:rPr>
        <w:t>või</w:t>
      </w:r>
      <w:r w:rsidRPr="53EA2957">
        <w:rPr>
          <w:color w:val="auto"/>
        </w:rPr>
        <w:t xml:space="preserve"> </w:t>
      </w:r>
      <w:r w:rsidR="003D4082">
        <w:rPr>
          <w:color w:val="auto"/>
        </w:rPr>
        <w:t xml:space="preserve">täiendavate </w:t>
      </w:r>
      <w:r w:rsidRPr="53EA2957">
        <w:rPr>
          <w:color w:val="auto"/>
        </w:rPr>
        <w:t>hüvitusmeetmete määramiseks.“;</w:t>
      </w:r>
    </w:p>
    <w:p w14:paraId="6D2A15E7" w14:textId="77777777" w:rsidR="00A55F7A" w:rsidRPr="008A1707" w:rsidRDefault="00A55F7A" w:rsidP="00BE3755">
      <w:pPr>
        <w:spacing w:after="0" w:line="240" w:lineRule="auto"/>
        <w:ind w:left="-5" w:right="51"/>
        <w:rPr>
          <w:color w:val="auto"/>
          <w:szCs w:val="24"/>
        </w:rPr>
      </w:pPr>
    </w:p>
    <w:p w14:paraId="2D2EC974" w14:textId="10397E2E" w:rsidR="00250601" w:rsidRDefault="165A6109" w:rsidP="00BE3755">
      <w:pPr>
        <w:spacing w:after="0" w:line="240" w:lineRule="auto"/>
        <w:ind w:left="0" w:firstLine="0"/>
        <w:rPr>
          <w:rStyle w:val="normaltextrun"/>
          <w:color w:val="auto"/>
          <w:shd w:val="clear" w:color="auto" w:fill="FFFFFF"/>
        </w:rPr>
      </w:pPr>
      <w:r w:rsidRPr="1823700D">
        <w:rPr>
          <w:rStyle w:val="normaltextrun"/>
          <w:b/>
          <w:bCs/>
          <w:color w:val="auto"/>
        </w:rPr>
        <w:t>4</w:t>
      </w:r>
      <w:r w:rsidR="000A768E">
        <w:rPr>
          <w:rStyle w:val="normaltextrun"/>
          <w:b/>
          <w:bCs/>
          <w:color w:val="auto"/>
        </w:rPr>
        <w:t>8</w:t>
      </w:r>
      <w:r w:rsidR="00AE65E2" w:rsidRPr="00AE65E2">
        <w:rPr>
          <w:rStyle w:val="normaltextrun"/>
          <w:b/>
          <w:bCs/>
          <w:color w:val="auto"/>
          <w:shd w:val="clear" w:color="auto" w:fill="FFFFFF"/>
        </w:rPr>
        <w:t>)</w:t>
      </w:r>
      <w:r w:rsidR="00AE65E2" w:rsidRPr="00AE65E2">
        <w:rPr>
          <w:rStyle w:val="normaltextrun"/>
          <w:color w:val="auto"/>
          <w:shd w:val="clear" w:color="auto" w:fill="FFFFFF"/>
        </w:rPr>
        <w:t xml:space="preserve"> paragrahvi 91 lõige 24 tunnistatakse kehtetuks.</w:t>
      </w:r>
    </w:p>
    <w:p w14:paraId="200255FA" w14:textId="77777777" w:rsidR="00D00FF4" w:rsidRDefault="00D00FF4" w:rsidP="00BE3755">
      <w:pPr>
        <w:spacing w:after="0" w:line="240" w:lineRule="auto"/>
        <w:ind w:left="0" w:firstLine="0"/>
        <w:rPr>
          <w:rStyle w:val="normaltextrun"/>
          <w:color w:val="auto"/>
          <w:shd w:val="clear" w:color="auto" w:fill="FFFFFF"/>
        </w:rPr>
      </w:pPr>
    </w:p>
    <w:bookmarkEnd w:id="0"/>
    <w:p w14:paraId="7E9E1E7D" w14:textId="31E18FA6" w:rsidR="001E19B8" w:rsidRDefault="001E19B8" w:rsidP="001E19B8">
      <w:pPr>
        <w:pStyle w:val="paragraph"/>
        <w:spacing w:before="0" w:beforeAutospacing="0" w:after="0" w:afterAutospacing="0"/>
        <w:jc w:val="both"/>
        <w:textAlignment w:val="baseline"/>
        <w:rPr>
          <w:rStyle w:val="eop"/>
          <w:b/>
          <w:bCs/>
        </w:rPr>
      </w:pPr>
      <w:r>
        <w:rPr>
          <w:rStyle w:val="normaltextrun"/>
          <w:b/>
          <w:bCs/>
        </w:rPr>
        <w:t xml:space="preserve">§ </w:t>
      </w:r>
      <w:r w:rsidR="00D00FF4">
        <w:rPr>
          <w:rStyle w:val="normaltextrun"/>
          <w:b/>
          <w:bCs/>
        </w:rPr>
        <w:t>2</w:t>
      </w:r>
      <w:r>
        <w:rPr>
          <w:rStyle w:val="normaltextrun"/>
          <w:b/>
          <w:bCs/>
        </w:rPr>
        <w:t>. Keskkonnamõju hindamise ja keskkonnajuhtimissüsteemi seaduse muutmine</w:t>
      </w:r>
    </w:p>
    <w:p w14:paraId="1304AD9B" w14:textId="77777777" w:rsidR="001E19B8" w:rsidRPr="00BE3755" w:rsidRDefault="001E19B8" w:rsidP="001E19B8">
      <w:pPr>
        <w:pStyle w:val="paragraph"/>
        <w:spacing w:before="0" w:beforeAutospacing="0" w:after="0" w:afterAutospacing="0"/>
        <w:jc w:val="both"/>
        <w:textAlignment w:val="baseline"/>
      </w:pPr>
    </w:p>
    <w:p w14:paraId="3584C117" w14:textId="77777777" w:rsidR="001E19B8" w:rsidRDefault="001E19B8" w:rsidP="001E19B8">
      <w:pPr>
        <w:pStyle w:val="paragraph"/>
        <w:spacing w:before="0" w:beforeAutospacing="0" w:after="0" w:afterAutospacing="0"/>
        <w:jc w:val="both"/>
        <w:textAlignment w:val="baseline"/>
        <w:rPr>
          <w:rStyle w:val="normaltextrun"/>
        </w:rPr>
      </w:pPr>
      <w:r>
        <w:rPr>
          <w:rStyle w:val="normaltextrun"/>
        </w:rPr>
        <w:t>Keskkonnamõju hindamise ja keskkonnajuhtimissüsteemi seaduses tehakse järgmised muudatused:</w:t>
      </w:r>
    </w:p>
    <w:p w14:paraId="40F06885" w14:textId="77777777" w:rsidR="001E19B8" w:rsidRPr="00BE3755" w:rsidRDefault="001E19B8" w:rsidP="001E19B8">
      <w:pPr>
        <w:pStyle w:val="paragraph"/>
        <w:spacing w:before="0" w:beforeAutospacing="0" w:after="0" w:afterAutospacing="0"/>
        <w:jc w:val="both"/>
        <w:textAlignment w:val="baseline"/>
        <w:rPr>
          <w:rStyle w:val="normaltextrun"/>
        </w:rPr>
      </w:pPr>
    </w:p>
    <w:p w14:paraId="61E69600" w14:textId="77777777" w:rsidR="001E19B8" w:rsidRDefault="001E19B8" w:rsidP="001E19B8">
      <w:pPr>
        <w:pStyle w:val="paragraph"/>
        <w:spacing w:before="0" w:beforeAutospacing="0" w:after="0" w:afterAutospacing="0"/>
        <w:jc w:val="both"/>
        <w:textAlignment w:val="baseline"/>
        <w:rPr>
          <w:rStyle w:val="normaltextrun"/>
        </w:rPr>
      </w:pPr>
      <w:r w:rsidRPr="10B0E90C">
        <w:rPr>
          <w:rStyle w:val="normaltextrun"/>
          <w:b/>
          <w:bCs/>
        </w:rPr>
        <w:t xml:space="preserve">1) </w:t>
      </w:r>
      <w:r w:rsidRPr="10B0E90C">
        <w:rPr>
          <w:rStyle w:val="normaltextrun"/>
        </w:rPr>
        <w:t>paragrahvi 2</w:t>
      </w:r>
      <w:r w:rsidRPr="10B0E90C">
        <w:rPr>
          <w:rStyle w:val="normaltextrun"/>
          <w:vertAlign w:val="superscript"/>
        </w:rPr>
        <w:t>1</w:t>
      </w:r>
      <w:r w:rsidRPr="10B0E90C">
        <w:rPr>
          <w:rStyle w:val="normaltextrun"/>
        </w:rPr>
        <w:t xml:space="preserve"> täiendatakse pärast sõna „kavandatava“ </w:t>
      </w:r>
      <w:r>
        <w:rPr>
          <w:rStyle w:val="normaltextrun"/>
        </w:rPr>
        <w:t>sõnadega</w:t>
      </w:r>
      <w:r w:rsidRPr="10B0E90C">
        <w:rPr>
          <w:rStyle w:val="normaltextrun"/>
        </w:rPr>
        <w:t xml:space="preserve"> „, sealhulgas korduva või jätkuva“;</w:t>
      </w:r>
    </w:p>
    <w:p w14:paraId="6615561D" w14:textId="77777777" w:rsidR="001E19B8" w:rsidRDefault="001E19B8" w:rsidP="001E19B8">
      <w:pPr>
        <w:pStyle w:val="paragraph"/>
        <w:spacing w:before="0" w:beforeAutospacing="0" w:after="0" w:afterAutospacing="0"/>
        <w:jc w:val="both"/>
        <w:textAlignment w:val="baseline"/>
        <w:rPr>
          <w:rStyle w:val="normaltextrun"/>
        </w:rPr>
      </w:pPr>
    </w:p>
    <w:p w14:paraId="5B9587C0" w14:textId="77777777" w:rsidR="001E19B8" w:rsidRDefault="001E19B8" w:rsidP="001E19B8">
      <w:pPr>
        <w:pStyle w:val="paragraph"/>
        <w:spacing w:before="0" w:beforeAutospacing="0" w:after="0" w:afterAutospacing="0"/>
        <w:jc w:val="both"/>
        <w:textAlignment w:val="baseline"/>
        <w:rPr>
          <w:rStyle w:val="eop"/>
        </w:rPr>
      </w:pPr>
      <w:r w:rsidRPr="10B0E90C">
        <w:rPr>
          <w:rStyle w:val="normaltextrun"/>
          <w:b/>
          <w:bCs/>
        </w:rPr>
        <w:t xml:space="preserve">2) </w:t>
      </w:r>
      <w:r w:rsidRPr="10B0E90C">
        <w:rPr>
          <w:rStyle w:val="normaltextrun"/>
        </w:rPr>
        <w:t>paragrahvi 3 lõike 1 punkt 2 tunnistatakse kehtetuks;</w:t>
      </w:r>
    </w:p>
    <w:p w14:paraId="1285BC33" w14:textId="77777777" w:rsidR="001E19B8" w:rsidRPr="00D7627E" w:rsidRDefault="001E19B8" w:rsidP="001E19B8">
      <w:pPr>
        <w:pStyle w:val="paragraph"/>
        <w:spacing w:before="0" w:beforeAutospacing="0" w:after="0" w:afterAutospacing="0"/>
        <w:jc w:val="both"/>
        <w:textAlignment w:val="baseline"/>
      </w:pPr>
    </w:p>
    <w:p w14:paraId="2F91B623" w14:textId="50F87BC4" w:rsidR="001E19B8" w:rsidRPr="00BE3755" w:rsidRDefault="001E19B8" w:rsidP="001E19B8">
      <w:pPr>
        <w:pStyle w:val="paragraph"/>
        <w:spacing w:before="0" w:beforeAutospacing="0" w:after="0" w:afterAutospacing="0"/>
        <w:jc w:val="both"/>
        <w:textAlignment w:val="baseline"/>
      </w:pPr>
      <w:r w:rsidRPr="5EA03E8C">
        <w:rPr>
          <w:b/>
          <w:bCs/>
        </w:rPr>
        <w:t xml:space="preserve">3) </w:t>
      </w:r>
      <w:r>
        <w:t>paragrahvi 11 lõikes 10 asendatakse tekstiosa „mõjutada Natura 2000 võrgustiku ala, kaitseala, hoiuala, püsielupaika või kaitstavat looduse üksikobjekti</w:t>
      </w:r>
      <w:commentRangeStart w:id="84"/>
      <w:del w:id="85" w:author="Mari Koik" w:date="2024-08-23T15:01:00Z">
        <w:r w:rsidDel="00D3230B">
          <w:delText>,</w:delText>
        </w:r>
      </w:del>
      <w:commentRangeEnd w:id="84"/>
      <w:r w:rsidR="00D3230B">
        <w:rPr>
          <w:rStyle w:val="Kommentaariviide"/>
          <w:color w:val="000000"/>
        </w:rPr>
        <w:commentReference w:id="84"/>
      </w:r>
      <w:r>
        <w:t>“ tekstiosaga „</w:t>
      </w:r>
      <w:bookmarkStart w:id="86" w:name="_Hlk175317532"/>
      <w:r>
        <w:t>oluliselt</w:t>
      </w:r>
      <w:r w:rsidRPr="5EA03E8C">
        <w:rPr>
          <w:u w:val="single"/>
        </w:rPr>
        <w:t xml:space="preserve"> </w:t>
      </w:r>
      <w:r>
        <w:t>mõjutada Natura 2000 võrgustiku ala, kaitseala, hoiuala, püsielupaika</w:t>
      </w:r>
      <w:ins w:id="87" w:author="Mari Koik" w:date="2024-08-23T15:00:00Z">
        <w:r w:rsidR="00D3230B">
          <w:t>,</w:t>
        </w:r>
      </w:ins>
      <w:del w:id="88" w:author="Mari Koik" w:date="2024-08-23T15:00:00Z">
        <w:r w:rsidDel="00D3230B">
          <w:delText xml:space="preserve"> või</w:delText>
        </w:r>
      </w:del>
      <w:r>
        <w:t xml:space="preserve"> kaitstava looduse üksikobjekti kaitsevööndit </w:t>
      </w:r>
      <w:commentRangeStart w:id="89"/>
      <w:del w:id="90" w:author="Mari Koik" w:date="2024-08-23T15:00:00Z">
        <w:r w:rsidDel="00D3230B">
          <w:delText xml:space="preserve">ning </w:delText>
        </w:r>
      </w:del>
      <w:ins w:id="91" w:author="Mari Koik" w:date="2024-08-23T15:00:00Z">
        <w:r w:rsidR="00D3230B">
          <w:t xml:space="preserve">või </w:t>
        </w:r>
      </w:ins>
      <w:commentRangeEnd w:id="89"/>
      <w:ins w:id="92" w:author="Mari Koik" w:date="2024-08-23T15:05:00Z">
        <w:r w:rsidR="00D3230B">
          <w:rPr>
            <w:rStyle w:val="Kommentaariviide"/>
            <w:color w:val="000000"/>
          </w:rPr>
          <w:commentReference w:id="89"/>
        </w:r>
      </w:ins>
      <w:r>
        <w:t>looduskaitseseaduse § 10 lõike 3 alusel kehtestatud Vabariigi Valitsuse määruses I ja II kaitsekategooria alla võetud liigi elupaika</w:t>
      </w:r>
      <w:commentRangeStart w:id="93"/>
      <w:del w:id="94" w:author="Mari Koik" w:date="2024-08-23T15:01:00Z">
        <w:r w:rsidDel="00D3230B">
          <w:delText>,</w:delText>
        </w:r>
      </w:del>
      <w:bookmarkEnd w:id="86"/>
      <w:commentRangeEnd w:id="93"/>
      <w:r w:rsidR="00D3230B">
        <w:rPr>
          <w:rStyle w:val="Kommentaariviide"/>
          <w:color w:val="000000"/>
        </w:rPr>
        <w:commentReference w:id="93"/>
      </w:r>
      <w:r>
        <w:t>“;</w:t>
      </w:r>
    </w:p>
    <w:p w14:paraId="04052CBE" w14:textId="77777777" w:rsidR="001E19B8" w:rsidRPr="00D7627E" w:rsidRDefault="001E19B8" w:rsidP="001E19B8">
      <w:pPr>
        <w:pStyle w:val="paragraph"/>
        <w:spacing w:before="0" w:beforeAutospacing="0" w:after="0" w:afterAutospacing="0"/>
        <w:jc w:val="both"/>
        <w:textAlignment w:val="baseline"/>
      </w:pPr>
    </w:p>
    <w:p w14:paraId="55922833" w14:textId="77777777" w:rsidR="001E19B8" w:rsidRDefault="001E19B8" w:rsidP="001E19B8">
      <w:pPr>
        <w:pStyle w:val="paragraph"/>
        <w:spacing w:before="0" w:beforeAutospacing="0" w:after="0" w:afterAutospacing="0"/>
        <w:jc w:val="both"/>
        <w:textAlignment w:val="baseline"/>
        <w:rPr>
          <w:rStyle w:val="normaltextrun"/>
        </w:rPr>
      </w:pPr>
      <w:r>
        <w:rPr>
          <w:rStyle w:val="normaltextrun"/>
          <w:b/>
          <w:bCs/>
        </w:rPr>
        <w:t xml:space="preserve">4) </w:t>
      </w:r>
      <w:r>
        <w:rPr>
          <w:rStyle w:val="normaltextrun"/>
        </w:rPr>
        <w:t>paragrahvi 11 täiendatakse lõikega 10</w:t>
      </w:r>
      <w:r w:rsidRPr="00D7627E">
        <w:rPr>
          <w:rStyle w:val="normaltextrun"/>
          <w:vertAlign w:val="superscript"/>
        </w:rPr>
        <w:t>1</w:t>
      </w:r>
      <w:r>
        <w:rPr>
          <w:rStyle w:val="normaltextrun"/>
        </w:rPr>
        <w:t xml:space="preserve"> järgmises sõnastuses:</w:t>
      </w:r>
    </w:p>
    <w:p w14:paraId="631D08B0" w14:textId="77777777" w:rsidR="001E19B8" w:rsidRDefault="001E19B8" w:rsidP="001E19B8">
      <w:pPr>
        <w:pStyle w:val="paragraph"/>
        <w:spacing w:before="0" w:beforeAutospacing="0" w:after="0" w:afterAutospacing="0"/>
        <w:jc w:val="both"/>
        <w:textAlignment w:val="baseline"/>
        <w:rPr>
          <w:rStyle w:val="normaltextrun"/>
        </w:rPr>
      </w:pPr>
      <w:r w:rsidRPr="53EA2957">
        <w:rPr>
          <w:rStyle w:val="normaltextrun"/>
        </w:rPr>
        <w:t>„(10</w:t>
      </w:r>
      <w:r w:rsidRPr="53EA2957">
        <w:rPr>
          <w:rStyle w:val="normaltextrun"/>
          <w:vertAlign w:val="superscript"/>
        </w:rPr>
        <w:t>1</w:t>
      </w:r>
      <w:r w:rsidRPr="53EA2957">
        <w:rPr>
          <w:rStyle w:val="normaltextrun"/>
        </w:rPr>
        <w:t>) Kui käesoleva seaduse § 6 lõikes 2 või 2</w:t>
      </w:r>
      <w:r w:rsidRPr="53EA2957">
        <w:rPr>
          <w:rStyle w:val="normaltextrun"/>
          <w:vertAlign w:val="superscript"/>
        </w:rPr>
        <w:t>1</w:t>
      </w:r>
      <w:r w:rsidRPr="53EA2957">
        <w:rPr>
          <w:rStyle w:val="normaltextrun"/>
        </w:rPr>
        <w:t xml:space="preserve"> sätestatud eelhinnangu kohaselt ei ole kavandatava tegevuse eeldatavat olulist mõju Natura 2000 võrgustiku alale võimalik objektiivsest teabest lähtudes välistada, kuid kavandataval tegevusel ei ole muud olulist keskkonnamõju, jäetakse keskkonnamõju hindamine algatamata ja mõju Natura 2000 võrgustiku alale hinnatakse looduskaitseseaduse 10. peatüki </w:t>
      </w:r>
      <w:r>
        <w:rPr>
          <w:rStyle w:val="normaltextrun"/>
        </w:rPr>
        <w:t>2.</w:t>
      </w:r>
      <w:r w:rsidRPr="53EA2957">
        <w:rPr>
          <w:rStyle w:val="normaltextrun"/>
        </w:rPr>
        <w:t xml:space="preserve"> jao Natura hindamise sätete kohaselt.“;</w:t>
      </w:r>
    </w:p>
    <w:p w14:paraId="6BE331CF" w14:textId="77777777" w:rsidR="001E19B8" w:rsidRDefault="001E19B8" w:rsidP="001E19B8">
      <w:pPr>
        <w:pStyle w:val="paragraph"/>
        <w:spacing w:before="0" w:beforeAutospacing="0" w:after="0" w:afterAutospacing="0"/>
        <w:jc w:val="both"/>
        <w:textAlignment w:val="baseline"/>
        <w:rPr>
          <w:rStyle w:val="normaltextrun"/>
        </w:rPr>
      </w:pPr>
    </w:p>
    <w:p w14:paraId="05FAC54B" w14:textId="77777777" w:rsidR="001E19B8" w:rsidRDefault="001E19B8" w:rsidP="001E19B8">
      <w:pPr>
        <w:pStyle w:val="paragraph"/>
        <w:spacing w:before="0" w:beforeAutospacing="0" w:after="0" w:afterAutospacing="0"/>
        <w:jc w:val="both"/>
        <w:textAlignment w:val="baseline"/>
        <w:rPr>
          <w:rStyle w:val="normaltextrun"/>
        </w:rPr>
      </w:pPr>
      <w:r w:rsidRPr="53EA2957">
        <w:rPr>
          <w:rStyle w:val="normaltextrun"/>
          <w:b/>
          <w:bCs/>
        </w:rPr>
        <w:t xml:space="preserve">5) </w:t>
      </w:r>
      <w:r w:rsidRPr="53EA2957">
        <w:rPr>
          <w:rStyle w:val="normaltextrun"/>
        </w:rPr>
        <w:t>p</w:t>
      </w:r>
      <w:r w:rsidRPr="003B100E">
        <w:rPr>
          <w:rStyle w:val="normaltextrun"/>
        </w:rPr>
        <w:t>aragrahv</w:t>
      </w:r>
      <w:r w:rsidRPr="53EA2957">
        <w:rPr>
          <w:rStyle w:val="normaltextrun"/>
        </w:rPr>
        <w:t xml:space="preserve">i 11 lõiget 11 täiendatakse pärast sõna „teavitamiseni“ </w:t>
      </w:r>
      <w:r>
        <w:rPr>
          <w:rStyle w:val="normaltextrun"/>
        </w:rPr>
        <w:t>sõnadega</w:t>
      </w:r>
      <w:r w:rsidRPr="53EA2957">
        <w:rPr>
          <w:rStyle w:val="normaltextrun"/>
        </w:rPr>
        <w:t xml:space="preserve"> „või looduskaitseseaduse § 69</w:t>
      </w:r>
      <w:r w:rsidRPr="53EA2957">
        <w:rPr>
          <w:rStyle w:val="normaltextrun"/>
          <w:vertAlign w:val="superscript"/>
        </w:rPr>
        <w:t>7</w:t>
      </w:r>
      <w:r w:rsidRPr="53EA2957">
        <w:rPr>
          <w:rStyle w:val="normaltextrun"/>
        </w:rPr>
        <w:t xml:space="preserve"> lõigetes 5 ja 11 sätestatud Natura erandi menetluse lõpuni“;</w:t>
      </w:r>
    </w:p>
    <w:p w14:paraId="006F81BA" w14:textId="77777777" w:rsidR="001E19B8" w:rsidRDefault="001E19B8" w:rsidP="001E19B8">
      <w:pPr>
        <w:pStyle w:val="paragraph"/>
        <w:spacing w:before="0" w:beforeAutospacing="0" w:after="0" w:afterAutospacing="0"/>
        <w:jc w:val="both"/>
        <w:textAlignment w:val="baseline"/>
        <w:rPr>
          <w:rStyle w:val="normaltextrun"/>
        </w:rPr>
      </w:pPr>
    </w:p>
    <w:p w14:paraId="50D067E1" w14:textId="77777777" w:rsidR="001E19B8" w:rsidRDefault="001E19B8" w:rsidP="001E19B8">
      <w:pPr>
        <w:pStyle w:val="paragraph"/>
        <w:spacing w:before="0" w:beforeAutospacing="0" w:after="0" w:afterAutospacing="0"/>
        <w:jc w:val="both"/>
        <w:textAlignment w:val="baseline"/>
        <w:rPr>
          <w:rStyle w:val="normaltextrun"/>
        </w:rPr>
      </w:pPr>
      <w:r>
        <w:rPr>
          <w:rStyle w:val="normaltextrun"/>
          <w:b/>
          <w:bCs/>
        </w:rPr>
        <w:t>6</w:t>
      </w:r>
      <w:r w:rsidRPr="00163303">
        <w:rPr>
          <w:rStyle w:val="normaltextrun"/>
          <w:b/>
          <w:bCs/>
        </w:rPr>
        <w:t>)</w:t>
      </w:r>
      <w:r>
        <w:rPr>
          <w:rStyle w:val="normaltextrun"/>
          <w:b/>
          <w:bCs/>
        </w:rPr>
        <w:t xml:space="preserve"> </w:t>
      </w:r>
      <w:r>
        <w:rPr>
          <w:rStyle w:val="normaltextrun"/>
        </w:rPr>
        <w:t>paragrahvi 29 lõiget 1 täiendatakse punktiga 1</w:t>
      </w:r>
      <w:r w:rsidRPr="00B16858">
        <w:rPr>
          <w:rStyle w:val="normaltextrun"/>
          <w:vertAlign w:val="superscript"/>
        </w:rPr>
        <w:t>1</w:t>
      </w:r>
      <w:r>
        <w:rPr>
          <w:rStyle w:val="normaltextrun"/>
        </w:rPr>
        <w:t xml:space="preserve"> järgmises sõnastuses:</w:t>
      </w:r>
    </w:p>
    <w:p w14:paraId="662DFC20" w14:textId="77777777" w:rsidR="001E19B8" w:rsidRDefault="001E19B8" w:rsidP="001E19B8">
      <w:pPr>
        <w:pStyle w:val="paragraph"/>
        <w:spacing w:before="0" w:beforeAutospacing="0" w:after="0" w:afterAutospacing="0"/>
        <w:jc w:val="both"/>
        <w:textAlignment w:val="baseline"/>
        <w:rPr>
          <w:rStyle w:val="normaltextrun"/>
        </w:rPr>
      </w:pPr>
      <w:r w:rsidRPr="08B348D4">
        <w:rPr>
          <w:rStyle w:val="normaltextrun"/>
        </w:rPr>
        <w:t>„1</w:t>
      </w:r>
      <w:r w:rsidRPr="08B348D4">
        <w:rPr>
          <w:rStyle w:val="normaltextrun"/>
          <w:vertAlign w:val="superscript"/>
        </w:rPr>
        <w:t>1</w:t>
      </w:r>
      <w:r w:rsidRPr="08B348D4">
        <w:rPr>
          <w:rStyle w:val="normaltextrun"/>
        </w:rPr>
        <w:t>) peab keskkonnamõju hindamise aruandes sisalduv Natura asjakohase hindamise aruanne vastama looduskaitseseaduse § 69</w:t>
      </w:r>
      <w:r w:rsidRPr="08B348D4">
        <w:rPr>
          <w:rStyle w:val="normaltextrun"/>
          <w:vertAlign w:val="superscript"/>
        </w:rPr>
        <w:t>6</w:t>
      </w:r>
      <w:r w:rsidRPr="08B348D4">
        <w:rPr>
          <w:rStyle w:val="normaltextrun"/>
        </w:rPr>
        <w:t xml:space="preserve"> lõigetes 1 ja 2 sätestatud </w:t>
      </w:r>
      <w:r w:rsidRPr="003B100E">
        <w:rPr>
          <w:rStyle w:val="normaltextrun"/>
        </w:rPr>
        <w:t>nõuetele</w:t>
      </w:r>
      <w:r w:rsidRPr="08B348D4">
        <w:rPr>
          <w:rStyle w:val="normaltextrun"/>
        </w:rPr>
        <w:t>;“;</w:t>
      </w:r>
    </w:p>
    <w:p w14:paraId="0D2E57AE" w14:textId="77777777" w:rsidR="001E19B8" w:rsidRDefault="001E19B8" w:rsidP="001E19B8">
      <w:pPr>
        <w:pStyle w:val="paragraph"/>
        <w:spacing w:before="0" w:beforeAutospacing="0" w:after="0" w:afterAutospacing="0"/>
        <w:jc w:val="both"/>
        <w:rPr>
          <w:rStyle w:val="normaltextrun"/>
        </w:rPr>
      </w:pPr>
    </w:p>
    <w:p w14:paraId="45E671F2" w14:textId="77777777" w:rsidR="001E19B8" w:rsidRPr="007F60E5" w:rsidRDefault="001E19B8" w:rsidP="001E19B8">
      <w:pPr>
        <w:spacing w:after="0" w:line="240" w:lineRule="auto"/>
        <w:ind w:left="-20" w:right="-20"/>
        <w:rPr>
          <w:color w:val="auto"/>
          <w:szCs w:val="24"/>
        </w:rPr>
      </w:pPr>
      <w:r w:rsidRPr="00BE3755">
        <w:rPr>
          <w:rFonts w:eastAsia="Calibri"/>
          <w:b/>
          <w:bCs/>
          <w:color w:val="auto"/>
          <w:szCs w:val="24"/>
        </w:rPr>
        <w:t>7)</w:t>
      </w:r>
      <w:r w:rsidRPr="007F60E5">
        <w:rPr>
          <w:rFonts w:ascii="Calibri" w:eastAsia="Calibri" w:hAnsi="Calibri" w:cs="Calibri"/>
          <w:b/>
          <w:bCs/>
          <w:color w:val="auto"/>
          <w:sz w:val="22"/>
        </w:rPr>
        <w:t xml:space="preserve"> </w:t>
      </w:r>
      <w:r w:rsidRPr="007F60E5">
        <w:rPr>
          <w:color w:val="auto"/>
          <w:szCs w:val="24"/>
        </w:rPr>
        <w:t>paragrahvi 29 täiendatakse lõikega 1</w:t>
      </w:r>
      <w:r w:rsidRPr="007F60E5">
        <w:rPr>
          <w:color w:val="auto"/>
          <w:szCs w:val="24"/>
          <w:vertAlign w:val="superscript"/>
        </w:rPr>
        <w:t xml:space="preserve">1 </w:t>
      </w:r>
      <w:r w:rsidRPr="007F60E5">
        <w:rPr>
          <w:color w:val="auto"/>
          <w:szCs w:val="24"/>
        </w:rPr>
        <w:t>järgmises sõnastuses:</w:t>
      </w:r>
    </w:p>
    <w:p w14:paraId="34AE328C" w14:textId="77777777" w:rsidR="001E19B8" w:rsidRPr="007F60E5" w:rsidRDefault="001E19B8" w:rsidP="001E19B8">
      <w:pPr>
        <w:spacing w:after="0" w:line="240" w:lineRule="auto"/>
        <w:ind w:left="-20" w:right="-20"/>
        <w:rPr>
          <w:color w:val="auto"/>
          <w:szCs w:val="24"/>
        </w:rPr>
      </w:pPr>
      <w:r w:rsidRPr="007F60E5">
        <w:rPr>
          <w:color w:val="auto"/>
          <w:szCs w:val="24"/>
        </w:rPr>
        <w:t>„(1</w:t>
      </w:r>
      <w:r w:rsidRPr="007F60E5">
        <w:rPr>
          <w:color w:val="auto"/>
          <w:szCs w:val="24"/>
          <w:vertAlign w:val="superscript"/>
        </w:rPr>
        <w:t>1</w:t>
      </w:r>
      <w:r w:rsidRPr="007F60E5">
        <w:rPr>
          <w:color w:val="auto"/>
          <w:szCs w:val="24"/>
        </w:rPr>
        <w:t>) Kui Natura asjakohase hindamise aruandest selgub, et kavandatava tegevusega kaasneb eeldatavalt ebasoodne mõju Natura 2000 võrgustiku ala terviklikkusele, kohaldatakse looduskaitseseaduse § 69</w:t>
      </w:r>
      <w:r w:rsidRPr="007F60E5">
        <w:rPr>
          <w:color w:val="auto"/>
          <w:szCs w:val="24"/>
          <w:vertAlign w:val="superscript"/>
        </w:rPr>
        <w:t>7</w:t>
      </w:r>
      <w:r w:rsidRPr="007F60E5">
        <w:rPr>
          <w:color w:val="auto"/>
          <w:szCs w:val="24"/>
        </w:rPr>
        <w:t>.</w:t>
      </w:r>
      <w:r>
        <w:rPr>
          <w:color w:val="auto"/>
          <w:szCs w:val="24"/>
        </w:rPr>
        <w:t xml:space="preserve"> </w:t>
      </w:r>
      <w:r w:rsidRPr="00FE52D2">
        <w:rPr>
          <w:color w:val="auto"/>
          <w:szCs w:val="24"/>
        </w:rPr>
        <w:t>Natura erandi tegemise menetlus algatatakse pärast keskkonnamõju hindamise aruande nõuetele vastavaks tunnistamist</w:t>
      </w:r>
      <w:r>
        <w:rPr>
          <w:color w:val="auto"/>
          <w:szCs w:val="24"/>
        </w:rPr>
        <w:t>.</w:t>
      </w:r>
      <w:r w:rsidRPr="007F60E5">
        <w:rPr>
          <w:color w:val="auto"/>
          <w:szCs w:val="24"/>
        </w:rPr>
        <w:t>“;</w:t>
      </w:r>
    </w:p>
    <w:p w14:paraId="19D5F256" w14:textId="77777777" w:rsidR="001E19B8" w:rsidRDefault="001E19B8" w:rsidP="001E19B8">
      <w:pPr>
        <w:pStyle w:val="paragraph"/>
        <w:spacing w:before="0" w:beforeAutospacing="0" w:after="0" w:afterAutospacing="0"/>
        <w:jc w:val="both"/>
        <w:rPr>
          <w:rStyle w:val="normaltextrun"/>
        </w:rPr>
      </w:pPr>
    </w:p>
    <w:p w14:paraId="3FBEA00A"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b/>
          <w:bCs/>
        </w:rPr>
        <w:t xml:space="preserve">8) </w:t>
      </w:r>
      <w:r w:rsidRPr="65195C00">
        <w:rPr>
          <w:rStyle w:val="normaltextrun"/>
        </w:rPr>
        <w:t>paragrahvi 29 lõige 2 muudetakse ja sõnastatakse järgmiselt:</w:t>
      </w:r>
    </w:p>
    <w:p w14:paraId="0F0E6E76" w14:textId="77777777" w:rsidR="001E19B8" w:rsidRDefault="001E19B8" w:rsidP="001E19B8">
      <w:pPr>
        <w:pStyle w:val="paragraph"/>
        <w:spacing w:before="0" w:beforeAutospacing="0" w:after="0" w:afterAutospacing="0"/>
        <w:jc w:val="both"/>
        <w:textAlignment w:val="baseline"/>
        <w:rPr>
          <w:rStyle w:val="normaltextrun"/>
        </w:rPr>
      </w:pPr>
      <w:r w:rsidRPr="08B348D4">
        <w:rPr>
          <w:rStyle w:val="normaltextrun"/>
        </w:rPr>
        <w:t>„(2) Tegevusloa andmisel kohaldatakse looduskaitseseaduse § 69</w:t>
      </w:r>
      <w:r w:rsidRPr="08B348D4">
        <w:rPr>
          <w:rStyle w:val="normaltextrun"/>
          <w:vertAlign w:val="superscript"/>
        </w:rPr>
        <w:t xml:space="preserve">1 </w:t>
      </w:r>
      <w:r w:rsidRPr="00656C0C">
        <w:rPr>
          <w:rStyle w:val="normaltextrun"/>
        </w:rPr>
        <w:t>lõi</w:t>
      </w:r>
      <w:r w:rsidRPr="08B348D4">
        <w:rPr>
          <w:rStyle w:val="normaltextrun"/>
        </w:rPr>
        <w:t xml:space="preserve">getes </w:t>
      </w:r>
      <w:r w:rsidRPr="00656C0C">
        <w:rPr>
          <w:rStyle w:val="normaltextrun"/>
        </w:rPr>
        <w:t>1</w:t>
      </w:r>
      <w:r w:rsidRPr="08B348D4">
        <w:rPr>
          <w:rStyle w:val="normaltextrun"/>
        </w:rPr>
        <w:t>–</w:t>
      </w:r>
      <w:r>
        <w:rPr>
          <w:rStyle w:val="normaltextrun"/>
        </w:rPr>
        <w:t>3 ja 5</w:t>
      </w:r>
      <w:r w:rsidRPr="000E4E3C">
        <w:t>–</w:t>
      </w:r>
      <w:r w:rsidRPr="00656C0C">
        <w:rPr>
          <w:rStyle w:val="normaltextrun"/>
        </w:rPr>
        <w:t>5</w:t>
      </w:r>
      <w:r w:rsidRPr="08B348D4">
        <w:rPr>
          <w:rStyle w:val="normaltextrun"/>
          <w:vertAlign w:val="superscript"/>
        </w:rPr>
        <w:t xml:space="preserve">3 </w:t>
      </w:r>
      <w:r w:rsidRPr="00D86687">
        <w:rPr>
          <w:rStyle w:val="normaltextrun"/>
        </w:rPr>
        <w:t>sätestatut</w:t>
      </w:r>
      <w:r w:rsidRPr="08B348D4">
        <w:rPr>
          <w:rStyle w:val="normaltextrun"/>
        </w:rPr>
        <w:t>.“;</w:t>
      </w:r>
    </w:p>
    <w:p w14:paraId="37B05BA4" w14:textId="77777777" w:rsidR="001E19B8" w:rsidRDefault="001E19B8" w:rsidP="001E19B8">
      <w:pPr>
        <w:pStyle w:val="paragraph"/>
        <w:spacing w:before="0" w:beforeAutospacing="0" w:after="0" w:afterAutospacing="0"/>
        <w:jc w:val="both"/>
        <w:textAlignment w:val="baseline"/>
        <w:rPr>
          <w:rStyle w:val="normaltextrun"/>
        </w:rPr>
      </w:pPr>
    </w:p>
    <w:p w14:paraId="03B873F4"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b/>
          <w:bCs/>
        </w:rPr>
        <w:lastRenderedPageBreak/>
        <w:t xml:space="preserve">9) </w:t>
      </w:r>
      <w:r w:rsidRPr="65195C00">
        <w:rPr>
          <w:rStyle w:val="normaltextrun"/>
        </w:rPr>
        <w:t>paragrahvi 29 lõiked 3‒5 tunnistatakse kehtetuks;</w:t>
      </w:r>
    </w:p>
    <w:p w14:paraId="56451528" w14:textId="77777777" w:rsidR="001E19B8" w:rsidRDefault="001E19B8" w:rsidP="001E19B8">
      <w:pPr>
        <w:pStyle w:val="paragraph"/>
        <w:spacing w:before="0" w:beforeAutospacing="0" w:after="0" w:afterAutospacing="0"/>
        <w:jc w:val="both"/>
        <w:textAlignment w:val="baseline"/>
        <w:rPr>
          <w:rStyle w:val="normaltextrun"/>
        </w:rPr>
      </w:pPr>
    </w:p>
    <w:p w14:paraId="33497E3E"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b/>
          <w:bCs/>
        </w:rPr>
        <w:t xml:space="preserve">10) </w:t>
      </w:r>
      <w:r w:rsidRPr="65195C00">
        <w:rPr>
          <w:rStyle w:val="normaltextrun"/>
        </w:rPr>
        <w:t>paragrahvi 33 lõike 1 punkt 4 muudetakse ja sõnastatakse järgmiselt:</w:t>
      </w:r>
    </w:p>
    <w:p w14:paraId="257CDAC8" w14:textId="3663332C" w:rsidR="001E19B8" w:rsidRDefault="001E19B8" w:rsidP="001E19B8">
      <w:pPr>
        <w:pStyle w:val="paragraph"/>
        <w:spacing w:before="0" w:beforeAutospacing="0" w:after="0" w:afterAutospacing="0"/>
        <w:jc w:val="both"/>
        <w:textAlignment w:val="baseline"/>
        <w:rPr>
          <w:rStyle w:val="eop"/>
        </w:rPr>
      </w:pPr>
      <w:r w:rsidRPr="10B0E90C">
        <w:rPr>
          <w:rStyle w:val="normaltextrun"/>
        </w:rPr>
        <w:t xml:space="preserve">„4) on aluseks tegevusele, mille korral ei ole objektiivse teabe põhjal välistatud, et </w:t>
      </w:r>
      <w:del w:id="95" w:author="Mari Koik" w:date="2024-08-23T15:13:00Z">
        <w:r w:rsidRPr="10B0E90C" w:rsidDel="004F45CD">
          <w:rPr>
            <w:rStyle w:val="normaltextrun"/>
          </w:rPr>
          <w:delText xml:space="preserve">sellega võib kaasneda </w:delText>
        </w:r>
      </w:del>
      <w:r w:rsidRPr="10B0E90C">
        <w:rPr>
          <w:rStyle w:val="normaltextrun"/>
        </w:rPr>
        <w:t xml:space="preserve">eraldi või koos muude tegevustega </w:t>
      </w:r>
      <w:ins w:id="96" w:author="Mari Koik" w:date="2024-08-23T15:13:00Z">
        <w:r w:rsidR="004F45CD" w:rsidRPr="10B0E90C">
          <w:rPr>
            <w:rStyle w:val="normaltextrun"/>
          </w:rPr>
          <w:t xml:space="preserve">võib sellega kaasneda </w:t>
        </w:r>
      </w:ins>
      <w:r w:rsidRPr="10B0E90C">
        <w:rPr>
          <w:rStyle w:val="normaltextrun"/>
        </w:rPr>
        <w:t xml:space="preserve">eeldatavalt oluline mõju Natura 2000 võrgustiku alale, </w:t>
      </w:r>
      <w:del w:id="97" w:author="Mari Koik" w:date="2024-08-23T15:15:00Z">
        <w:r w:rsidRPr="10B0E90C" w:rsidDel="004F45CD">
          <w:rPr>
            <w:rStyle w:val="normaltextrun"/>
          </w:rPr>
          <w:delText xml:space="preserve">ja </w:delText>
        </w:r>
      </w:del>
      <w:ins w:id="98" w:author="Mari Koik" w:date="2024-08-23T15:15:00Z">
        <w:r w:rsidR="004F45CD">
          <w:rPr>
            <w:rStyle w:val="normaltextrun"/>
          </w:rPr>
          <w:t>või</w:t>
        </w:r>
        <w:r w:rsidR="004F45CD" w:rsidRPr="10B0E90C">
          <w:rPr>
            <w:rStyle w:val="normaltextrun"/>
          </w:rPr>
          <w:t xml:space="preserve"> </w:t>
        </w:r>
      </w:ins>
      <w:r>
        <w:rPr>
          <w:rStyle w:val="normaltextrun"/>
        </w:rPr>
        <w:t>tegevus</w:t>
      </w:r>
      <w:ins w:id="99" w:author="Mari Koik" w:date="2024-08-23T15:15:00Z">
        <w:r w:rsidR="004F45CD">
          <w:rPr>
            <w:rStyle w:val="normaltextrun"/>
          </w:rPr>
          <w:t>ele, mis</w:t>
        </w:r>
      </w:ins>
      <w:r w:rsidRPr="10B0E90C">
        <w:rPr>
          <w:rStyle w:val="normaltextrun"/>
        </w:rPr>
        <w:t xml:space="preserve"> ei ole otseselt seotud ala kaitsekorraldusega </w:t>
      </w:r>
      <w:del w:id="100" w:author="Mari Koik" w:date="2024-08-23T15:15:00Z">
        <w:r w:rsidRPr="10B0E90C" w:rsidDel="004F45CD">
          <w:rPr>
            <w:rStyle w:val="normaltextrun"/>
          </w:rPr>
          <w:delText>või ei</w:delText>
        </w:r>
      </w:del>
      <w:ins w:id="101" w:author="Mari Koik" w:date="2024-08-23T15:15:00Z">
        <w:r w:rsidR="004F45CD">
          <w:rPr>
            <w:rStyle w:val="normaltextrun"/>
          </w:rPr>
          <w:t>ega</w:t>
        </w:r>
      </w:ins>
      <w:r w:rsidRPr="10B0E90C">
        <w:rPr>
          <w:rStyle w:val="normaltextrun"/>
        </w:rPr>
        <w:t xml:space="preserve"> ole selleks otseselt vajalik, välja arvatud juhul, kui strateegili</w:t>
      </w:r>
      <w:r>
        <w:rPr>
          <w:rStyle w:val="normaltextrun"/>
        </w:rPr>
        <w:t>ne</w:t>
      </w:r>
      <w:r w:rsidRPr="10B0E90C">
        <w:rPr>
          <w:rStyle w:val="normaltextrun"/>
        </w:rPr>
        <w:t xml:space="preserve"> planeerimisdokumen</w:t>
      </w:r>
      <w:r>
        <w:rPr>
          <w:rStyle w:val="normaltextrun"/>
        </w:rPr>
        <w:t>t</w:t>
      </w:r>
      <w:r w:rsidRPr="10B0E90C">
        <w:rPr>
          <w:rStyle w:val="normaltextrun"/>
        </w:rPr>
        <w:t xml:space="preserve"> on detailplaneering.“;</w:t>
      </w:r>
    </w:p>
    <w:p w14:paraId="41E1DE5B" w14:textId="77777777" w:rsidR="001E19B8" w:rsidRDefault="001E19B8" w:rsidP="001E19B8">
      <w:pPr>
        <w:pStyle w:val="paragraph"/>
        <w:spacing w:before="0" w:beforeAutospacing="0" w:after="0" w:afterAutospacing="0"/>
        <w:jc w:val="both"/>
        <w:textAlignment w:val="baseline"/>
        <w:rPr>
          <w:rStyle w:val="eop"/>
        </w:rPr>
      </w:pPr>
    </w:p>
    <w:p w14:paraId="111C2FA3" w14:textId="77777777" w:rsidR="001E19B8" w:rsidRDefault="001E19B8" w:rsidP="001E19B8">
      <w:pPr>
        <w:pStyle w:val="paragraph"/>
        <w:spacing w:before="0" w:beforeAutospacing="0" w:after="0" w:afterAutospacing="0"/>
        <w:jc w:val="both"/>
        <w:textAlignment w:val="baseline"/>
        <w:rPr>
          <w:rStyle w:val="eop"/>
        </w:rPr>
      </w:pPr>
      <w:r w:rsidRPr="08B348D4">
        <w:rPr>
          <w:rStyle w:val="eop"/>
          <w:b/>
          <w:bCs/>
        </w:rPr>
        <w:t>11)</w:t>
      </w:r>
      <w:r w:rsidRPr="08B348D4">
        <w:rPr>
          <w:rStyle w:val="eop"/>
        </w:rPr>
        <w:t xml:space="preserve"> paragrahvi 33 täiendatakse lõikega 5</w:t>
      </w:r>
      <w:r w:rsidRPr="00656C0C">
        <w:rPr>
          <w:rStyle w:val="eop"/>
          <w:vertAlign w:val="superscript"/>
        </w:rPr>
        <w:t>1</w:t>
      </w:r>
      <w:r w:rsidRPr="08B348D4">
        <w:rPr>
          <w:rStyle w:val="eop"/>
        </w:rPr>
        <w:t xml:space="preserve"> järgmises sõnastuses:</w:t>
      </w:r>
    </w:p>
    <w:p w14:paraId="015C4D3F" w14:textId="2D26D3FA" w:rsidR="001E19B8" w:rsidRDefault="001E19B8" w:rsidP="001E19B8">
      <w:pPr>
        <w:pStyle w:val="paragraph"/>
        <w:spacing w:before="0" w:beforeAutospacing="0" w:after="0" w:afterAutospacing="0"/>
        <w:jc w:val="both"/>
        <w:rPr>
          <w:color w:val="000000" w:themeColor="text1"/>
        </w:rPr>
      </w:pPr>
      <w:r w:rsidRPr="08B348D4">
        <w:rPr>
          <w:rStyle w:val="normaltextrun"/>
        </w:rPr>
        <w:t>„</w:t>
      </w:r>
      <w:r w:rsidRPr="08B348D4">
        <w:rPr>
          <w:rStyle w:val="eop"/>
        </w:rPr>
        <w:t>(5</w:t>
      </w:r>
      <w:r w:rsidRPr="00656C0C">
        <w:rPr>
          <w:rStyle w:val="eop"/>
          <w:vertAlign w:val="superscript"/>
        </w:rPr>
        <w:t>1</w:t>
      </w:r>
      <w:r w:rsidRPr="08B348D4">
        <w:rPr>
          <w:rStyle w:val="eop"/>
        </w:rPr>
        <w:t xml:space="preserve">) </w:t>
      </w:r>
      <w:r w:rsidRPr="00656C0C">
        <w:rPr>
          <w:color w:val="000000" w:themeColor="text1"/>
        </w:rPr>
        <w:t xml:space="preserve">Käesoleva paragrahvi lõike 5 punktis 6 nimetatud juhul </w:t>
      </w:r>
      <w:del w:id="102" w:author="Mari Koik" w:date="2024-08-23T15:17:00Z">
        <w:r w:rsidRPr="00656C0C" w:rsidDel="00B15991">
          <w:rPr>
            <w:color w:val="000000" w:themeColor="text1"/>
          </w:rPr>
          <w:delText xml:space="preserve">tuleb </w:delText>
        </w:r>
      </w:del>
      <w:ins w:id="103" w:author="Mari Koik" w:date="2024-08-23T15:17:00Z">
        <w:r w:rsidR="00B15991">
          <w:rPr>
            <w:color w:val="000000" w:themeColor="text1"/>
          </w:rPr>
          <w:t>lähtutakse</w:t>
        </w:r>
        <w:r w:rsidR="00B15991" w:rsidRPr="00656C0C">
          <w:rPr>
            <w:color w:val="000000" w:themeColor="text1"/>
          </w:rPr>
          <w:t xml:space="preserve"> </w:t>
        </w:r>
      </w:ins>
      <w:r w:rsidRPr="00656C0C">
        <w:rPr>
          <w:color w:val="000000" w:themeColor="text1"/>
        </w:rPr>
        <w:t xml:space="preserve">lõikes 2 nimetatud eelhinnangu </w:t>
      </w:r>
      <w:r>
        <w:rPr>
          <w:color w:val="000000" w:themeColor="text1"/>
        </w:rPr>
        <w:t>andmisel</w:t>
      </w:r>
      <w:r w:rsidRPr="00656C0C">
        <w:rPr>
          <w:color w:val="000000" w:themeColor="text1"/>
        </w:rPr>
        <w:t xml:space="preserve"> </w:t>
      </w:r>
      <w:del w:id="104" w:author="Mari Koik" w:date="2024-08-23T15:17:00Z">
        <w:r w:rsidRPr="00656C0C" w:rsidDel="00B15991">
          <w:rPr>
            <w:color w:val="000000" w:themeColor="text1"/>
          </w:rPr>
          <w:delText xml:space="preserve">lähtuda </w:delText>
        </w:r>
      </w:del>
      <w:r w:rsidRPr="00656C0C">
        <w:rPr>
          <w:color w:val="000000" w:themeColor="text1"/>
        </w:rPr>
        <w:t>looduskaitseseaduse § 69</w:t>
      </w:r>
      <w:r w:rsidRPr="00656C0C">
        <w:rPr>
          <w:color w:val="000000" w:themeColor="text1"/>
          <w:vertAlign w:val="superscript"/>
        </w:rPr>
        <w:t>3</w:t>
      </w:r>
      <w:r w:rsidRPr="00656C0C">
        <w:rPr>
          <w:color w:val="000000" w:themeColor="text1"/>
        </w:rPr>
        <w:t xml:space="preserve"> lõi</w:t>
      </w:r>
      <w:r>
        <w:rPr>
          <w:color w:val="000000" w:themeColor="text1"/>
        </w:rPr>
        <w:t>getest</w:t>
      </w:r>
      <w:r w:rsidRPr="00656C0C">
        <w:rPr>
          <w:color w:val="000000" w:themeColor="text1"/>
        </w:rPr>
        <w:t xml:space="preserve"> 1</w:t>
      </w:r>
      <w:r>
        <w:rPr>
          <w:color w:val="000000" w:themeColor="text1"/>
        </w:rPr>
        <w:t xml:space="preserve"> ja 2</w:t>
      </w:r>
      <w:r w:rsidRPr="00656C0C">
        <w:rPr>
          <w:color w:val="000000" w:themeColor="text1"/>
        </w:rPr>
        <w:t>.</w:t>
      </w:r>
      <w:r>
        <w:rPr>
          <w:color w:val="000000" w:themeColor="text1"/>
        </w:rPr>
        <w:t>“</w:t>
      </w:r>
      <w:r w:rsidRPr="08B348D4">
        <w:rPr>
          <w:color w:val="000000" w:themeColor="text1"/>
        </w:rPr>
        <w:t>;</w:t>
      </w:r>
    </w:p>
    <w:p w14:paraId="4D0C12DF" w14:textId="77777777" w:rsidR="001E19B8" w:rsidRPr="00656C0C" w:rsidRDefault="001E19B8" w:rsidP="001E19B8">
      <w:pPr>
        <w:pStyle w:val="paragraph"/>
        <w:spacing w:before="0" w:beforeAutospacing="0" w:after="0" w:afterAutospacing="0"/>
        <w:jc w:val="both"/>
        <w:rPr>
          <w:color w:val="000000" w:themeColor="text1"/>
        </w:rPr>
      </w:pPr>
    </w:p>
    <w:p w14:paraId="633CDC90" w14:textId="77777777"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 xml:space="preserve">12) </w:t>
      </w:r>
      <w:r w:rsidRPr="73910B8F">
        <w:rPr>
          <w:rStyle w:val="normaltextrun"/>
        </w:rPr>
        <w:t>paragrahvi 35 täiendatakse lõikega 2</w:t>
      </w:r>
      <w:r w:rsidRPr="73910B8F">
        <w:rPr>
          <w:rStyle w:val="normaltextrun"/>
          <w:vertAlign w:val="superscript"/>
        </w:rPr>
        <w:t>1</w:t>
      </w:r>
      <w:r w:rsidRPr="73910B8F">
        <w:rPr>
          <w:rStyle w:val="normaltextrun"/>
        </w:rPr>
        <w:t xml:space="preserve"> järgmises sõnastuses:</w:t>
      </w:r>
    </w:p>
    <w:p w14:paraId="30E666AA" w14:textId="46D567AE" w:rsidR="001E19B8" w:rsidRDefault="001E19B8" w:rsidP="001E19B8">
      <w:pPr>
        <w:pStyle w:val="paragraph"/>
        <w:spacing w:before="0" w:beforeAutospacing="0" w:after="0" w:afterAutospacing="0"/>
        <w:jc w:val="both"/>
        <w:textAlignment w:val="baseline"/>
        <w:rPr>
          <w:rStyle w:val="normaltextrun"/>
        </w:rPr>
      </w:pPr>
      <w:r w:rsidRPr="65195C00">
        <w:rPr>
          <w:rStyle w:val="normaltextrun"/>
        </w:rPr>
        <w:t>„(2</w:t>
      </w:r>
      <w:r w:rsidRPr="65195C00">
        <w:rPr>
          <w:rStyle w:val="normaltextrun"/>
          <w:vertAlign w:val="superscript"/>
        </w:rPr>
        <w:t>1</w:t>
      </w:r>
      <w:r w:rsidRPr="65195C00">
        <w:rPr>
          <w:rStyle w:val="normaltextrun"/>
        </w:rPr>
        <w:t xml:space="preserve">) Kui käesoleva seaduse § 33 lõike 2 punktis 4 nimetatud detailplaneeringu keskkonnamõju strateegilise hindamise vajalikkust kaaludes leitakse, et </w:t>
      </w:r>
      <w:commentRangeStart w:id="105"/>
      <w:del w:id="106" w:author="Mari Koik" w:date="2024-08-23T15:20:00Z">
        <w:r w:rsidRPr="65195C00" w:rsidDel="009C3364">
          <w:rPr>
            <w:rStyle w:val="normaltextrun"/>
          </w:rPr>
          <w:delText xml:space="preserve">selle </w:delText>
        </w:r>
      </w:del>
      <w:ins w:id="107" w:author="Mari Koik" w:date="2024-08-23T15:20:00Z">
        <w:r w:rsidR="009C3364">
          <w:rPr>
            <w:rStyle w:val="normaltextrun"/>
          </w:rPr>
          <w:t>detailplaneeringu</w:t>
        </w:r>
        <w:r w:rsidR="009C3364" w:rsidRPr="65195C00">
          <w:rPr>
            <w:rStyle w:val="normaltextrun"/>
          </w:rPr>
          <w:t xml:space="preserve"> </w:t>
        </w:r>
        <w:commentRangeEnd w:id="105"/>
        <w:r w:rsidR="009C3364">
          <w:rPr>
            <w:rStyle w:val="Kommentaariviide"/>
            <w:color w:val="000000"/>
          </w:rPr>
          <w:commentReference w:id="105"/>
        </w:r>
      </w:ins>
      <w:r w:rsidRPr="65195C00">
        <w:rPr>
          <w:rStyle w:val="normaltextrun"/>
        </w:rPr>
        <w:t xml:space="preserve">elluviimisega ei kaasne olulist keskkonnamõju, kuid olulist mõju Natura 2000 võrgustiku alale ei saa välistada, jäetakse keskkonnamõju strateegiline hindamine algatamata ja mõju Natura 2000 võrgustiku alale hinnatakse looduskaitseseaduse 10. peatüki </w:t>
      </w:r>
      <w:r>
        <w:rPr>
          <w:rStyle w:val="normaltextrun"/>
        </w:rPr>
        <w:t>2.</w:t>
      </w:r>
      <w:r w:rsidRPr="65195C00">
        <w:rPr>
          <w:rStyle w:val="normaltextrun"/>
        </w:rPr>
        <w:t xml:space="preserve"> jao Natura hindamise sätete kohaselt.“;</w:t>
      </w:r>
    </w:p>
    <w:p w14:paraId="4AFAE1E2" w14:textId="77777777" w:rsidR="00151608" w:rsidRDefault="00151608" w:rsidP="001E19B8">
      <w:pPr>
        <w:pStyle w:val="paragraph"/>
        <w:spacing w:before="0" w:beforeAutospacing="0" w:after="0" w:afterAutospacing="0"/>
        <w:jc w:val="both"/>
        <w:textAlignment w:val="baseline"/>
        <w:rPr>
          <w:rStyle w:val="normaltextrun"/>
        </w:rPr>
      </w:pPr>
    </w:p>
    <w:p w14:paraId="7B556B87" w14:textId="70109E5A" w:rsidR="00151608" w:rsidRPr="00151608" w:rsidRDefault="00151608" w:rsidP="001E19B8">
      <w:pPr>
        <w:pStyle w:val="paragraph"/>
        <w:spacing w:before="0" w:beforeAutospacing="0" w:after="0" w:afterAutospacing="0"/>
        <w:jc w:val="both"/>
        <w:textAlignment w:val="baseline"/>
        <w:rPr>
          <w:rStyle w:val="normaltextrun"/>
        </w:rPr>
      </w:pPr>
      <w:r w:rsidRPr="00151608">
        <w:rPr>
          <w:rStyle w:val="normaltextrun"/>
          <w:b/>
          <w:bCs/>
        </w:rPr>
        <w:t>13)</w:t>
      </w:r>
      <w:r>
        <w:rPr>
          <w:rStyle w:val="normaltextrun"/>
        </w:rPr>
        <w:t xml:space="preserve"> </w:t>
      </w:r>
      <w:commentRangeStart w:id="108"/>
      <w:r>
        <w:rPr>
          <w:rStyle w:val="normaltextrun"/>
        </w:rPr>
        <w:t>paragrahvi 40 lõige 8</w:t>
      </w:r>
      <w:r w:rsidRPr="00151608">
        <w:rPr>
          <w:rStyle w:val="normaltextrun"/>
          <w:vertAlign w:val="superscript"/>
        </w:rPr>
        <w:t>1</w:t>
      </w:r>
      <w:r>
        <w:rPr>
          <w:rStyle w:val="normaltextrun"/>
          <w:vertAlign w:val="superscript"/>
        </w:rPr>
        <w:t xml:space="preserve"> </w:t>
      </w:r>
      <w:r>
        <w:rPr>
          <w:rStyle w:val="normaltextrun"/>
        </w:rPr>
        <w:t>tunnistatakse kehtetuks</w:t>
      </w:r>
      <w:commentRangeEnd w:id="108"/>
      <w:r w:rsidR="00536BA2">
        <w:rPr>
          <w:rStyle w:val="Kommentaariviide"/>
          <w:color w:val="000000"/>
        </w:rPr>
        <w:commentReference w:id="108"/>
      </w:r>
      <w:r>
        <w:rPr>
          <w:rStyle w:val="normaltextrun"/>
        </w:rPr>
        <w:t>;</w:t>
      </w:r>
    </w:p>
    <w:p w14:paraId="11FD663F" w14:textId="77777777" w:rsidR="001E19B8" w:rsidRDefault="001E19B8" w:rsidP="001E19B8">
      <w:pPr>
        <w:pStyle w:val="paragraph"/>
        <w:spacing w:before="0" w:beforeAutospacing="0" w:after="0" w:afterAutospacing="0"/>
        <w:jc w:val="both"/>
        <w:textAlignment w:val="baseline"/>
        <w:rPr>
          <w:rStyle w:val="normaltextrun"/>
        </w:rPr>
      </w:pPr>
    </w:p>
    <w:p w14:paraId="4148343C" w14:textId="1BB73991"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4</w:t>
      </w:r>
      <w:r w:rsidRPr="73910B8F">
        <w:rPr>
          <w:rStyle w:val="normaltextrun"/>
          <w:b/>
          <w:bCs/>
        </w:rPr>
        <w:t xml:space="preserve">) </w:t>
      </w:r>
      <w:r w:rsidRPr="00656C0C">
        <w:rPr>
          <w:rStyle w:val="normaltextrun"/>
        </w:rPr>
        <w:t>paragrahvi 45 lõiget 1 täiendatakse punktiga 1</w:t>
      </w:r>
      <w:r w:rsidRPr="00656C0C">
        <w:rPr>
          <w:rStyle w:val="normaltextrun"/>
          <w:vertAlign w:val="superscript"/>
        </w:rPr>
        <w:t>1</w:t>
      </w:r>
      <w:r w:rsidRPr="00656C0C">
        <w:rPr>
          <w:rStyle w:val="normaltextrun"/>
        </w:rPr>
        <w:t xml:space="preserve"> järgmises sõnastuses:</w:t>
      </w:r>
    </w:p>
    <w:p w14:paraId="0A08C83A" w14:textId="77777777" w:rsidR="001E19B8" w:rsidRDefault="001E19B8" w:rsidP="001E19B8">
      <w:pPr>
        <w:pStyle w:val="paragraph"/>
        <w:spacing w:before="0" w:beforeAutospacing="0" w:after="0" w:afterAutospacing="0"/>
        <w:jc w:val="both"/>
        <w:textAlignment w:val="baseline"/>
        <w:rPr>
          <w:rStyle w:val="normaltextrun"/>
        </w:rPr>
      </w:pPr>
      <w:r w:rsidRPr="00656C0C">
        <w:rPr>
          <w:rStyle w:val="normaltextrun"/>
        </w:rPr>
        <w:t>„1</w:t>
      </w:r>
      <w:r w:rsidRPr="00656C0C">
        <w:rPr>
          <w:rStyle w:val="normaltextrun"/>
          <w:vertAlign w:val="superscript"/>
        </w:rPr>
        <w:t>1</w:t>
      </w:r>
      <w:r w:rsidRPr="00656C0C">
        <w:rPr>
          <w:rStyle w:val="normaltextrun"/>
        </w:rPr>
        <w:t xml:space="preserve">) </w:t>
      </w:r>
      <w:r w:rsidRPr="003B100E">
        <w:rPr>
          <w:rStyle w:val="normaltextrun"/>
        </w:rPr>
        <w:t>peab</w:t>
      </w:r>
      <w:r w:rsidRPr="00965831">
        <w:rPr>
          <w:rStyle w:val="normaltextrun"/>
        </w:rPr>
        <w:t xml:space="preserve"> keskkonnamõju </w:t>
      </w:r>
      <w:r>
        <w:rPr>
          <w:rStyle w:val="normaltextrun"/>
        </w:rPr>
        <w:t xml:space="preserve">strateegilise </w:t>
      </w:r>
      <w:r w:rsidRPr="00965831">
        <w:rPr>
          <w:rStyle w:val="normaltextrun"/>
        </w:rPr>
        <w:t>hindamise aruandes sisalduv Natura asjakohase hindamise aruanne vastama looduskaitseseaduse § 69</w:t>
      </w:r>
      <w:r w:rsidRPr="00965831">
        <w:rPr>
          <w:rStyle w:val="normaltextrun"/>
          <w:vertAlign w:val="superscript"/>
        </w:rPr>
        <w:t>6</w:t>
      </w:r>
      <w:r w:rsidRPr="00965831">
        <w:rPr>
          <w:rStyle w:val="normaltextrun"/>
        </w:rPr>
        <w:t xml:space="preserve"> lõigetes 1 ja 2 sätestatud nõuetele</w:t>
      </w:r>
      <w:r w:rsidRPr="00965831" w:rsidDel="00965831">
        <w:rPr>
          <w:rStyle w:val="normaltextrun"/>
        </w:rPr>
        <w:t xml:space="preserve"> </w:t>
      </w:r>
      <w:r w:rsidRPr="00656C0C">
        <w:rPr>
          <w:rStyle w:val="normaltextrun"/>
        </w:rPr>
        <w:t xml:space="preserve">ja sama seaduse </w:t>
      </w:r>
      <w:r w:rsidRPr="00656C0C">
        <w:rPr>
          <w:rStyle w:val="Kommentaariviide"/>
          <w:color w:val="000000" w:themeColor="text1"/>
          <w:sz w:val="24"/>
          <w:szCs w:val="24"/>
        </w:rPr>
        <w:t>§ 69</w:t>
      </w:r>
      <w:r w:rsidRPr="00656C0C">
        <w:rPr>
          <w:rStyle w:val="Kommentaariviide"/>
          <w:color w:val="000000" w:themeColor="text1"/>
          <w:sz w:val="24"/>
          <w:szCs w:val="24"/>
          <w:vertAlign w:val="superscript"/>
        </w:rPr>
        <w:t xml:space="preserve">1 </w:t>
      </w:r>
      <w:r w:rsidRPr="00656C0C">
        <w:rPr>
          <w:rStyle w:val="Kommentaariviide"/>
          <w:color w:val="000000" w:themeColor="text1"/>
          <w:sz w:val="24"/>
          <w:szCs w:val="24"/>
        </w:rPr>
        <w:t>lõi</w:t>
      </w:r>
      <w:r>
        <w:rPr>
          <w:rStyle w:val="Kommentaariviide"/>
          <w:color w:val="000000" w:themeColor="text1"/>
          <w:sz w:val="24"/>
          <w:szCs w:val="24"/>
        </w:rPr>
        <w:t>kes</w:t>
      </w:r>
      <w:r w:rsidRPr="00656C0C">
        <w:rPr>
          <w:rStyle w:val="Kommentaariviide"/>
          <w:color w:val="000000" w:themeColor="text1"/>
          <w:sz w:val="24"/>
          <w:szCs w:val="24"/>
        </w:rPr>
        <w:t xml:space="preserve"> 3 või 5 nimetatud asjaoludel </w:t>
      </w:r>
      <w:r>
        <w:rPr>
          <w:rStyle w:val="Kommentaariviide"/>
          <w:color w:val="000000" w:themeColor="text1"/>
          <w:sz w:val="24"/>
          <w:szCs w:val="24"/>
        </w:rPr>
        <w:t xml:space="preserve">sisaldama </w:t>
      </w:r>
      <w:r w:rsidRPr="00656C0C">
        <w:rPr>
          <w:rStyle w:val="Kommentaariviide"/>
          <w:color w:val="000000" w:themeColor="text1"/>
          <w:sz w:val="24"/>
          <w:szCs w:val="24"/>
        </w:rPr>
        <w:t>ka</w:t>
      </w:r>
      <w:r w:rsidRPr="00656C0C">
        <w:rPr>
          <w:rStyle w:val="normaltextrun"/>
        </w:rPr>
        <w:t xml:space="preserve"> § 69</w:t>
      </w:r>
      <w:r w:rsidRPr="00656C0C">
        <w:rPr>
          <w:rStyle w:val="normaltextrun"/>
          <w:vertAlign w:val="superscript"/>
        </w:rPr>
        <w:t>7</w:t>
      </w:r>
      <w:r w:rsidRPr="00656C0C">
        <w:rPr>
          <w:rStyle w:val="normaltextrun"/>
        </w:rPr>
        <w:t xml:space="preserve"> lõikes 4 nimetatud Natura erandi tegemise aruannet;“;</w:t>
      </w:r>
    </w:p>
    <w:p w14:paraId="0DF6182A" w14:textId="77777777" w:rsidR="001E19B8" w:rsidRDefault="001E19B8" w:rsidP="001E19B8">
      <w:pPr>
        <w:pStyle w:val="paragraph"/>
        <w:spacing w:before="0" w:beforeAutospacing="0" w:after="0" w:afterAutospacing="0"/>
        <w:jc w:val="both"/>
        <w:textAlignment w:val="baseline"/>
        <w:rPr>
          <w:rStyle w:val="normaltextrun"/>
        </w:rPr>
      </w:pPr>
    </w:p>
    <w:p w14:paraId="3509B47D" w14:textId="23A54C26"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5</w:t>
      </w:r>
      <w:r w:rsidRPr="73910B8F">
        <w:rPr>
          <w:rStyle w:val="normaltextrun"/>
          <w:b/>
          <w:bCs/>
        </w:rPr>
        <w:t>)</w:t>
      </w:r>
      <w:r w:rsidRPr="73910B8F">
        <w:rPr>
          <w:rStyle w:val="normaltextrun"/>
        </w:rPr>
        <w:t xml:space="preserve"> paragrahvi 45 täiendatakse lõikega 1</w:t>
      </w:r>
      <w:r w:rsidRPr="73910B8F">
        <w:rPr>
          <w:rStyle w:val="normaltextrun"/>
          <w:vertAlign w:val="superscript"/>
        </w:rPr>
        <w:t xml:space="preserve">1 </w:t>
      </w:r>
      <w:r w:rsidRPr="73910B8F">
        <w:rPr>
          <w:rStyle w:val="normaltextrun"/>
        </w:rPr>
        <w:t>järgmises sõnastuses:</w:t>
      </w:r>
    </w:p>
    <w:p w14:paraId="505DDFD9" w14:textId="0D1106A5" w:rsidR="001E19B8" w:rsidRDefault="001E19B8" w:rsidP="001E19B8">
      <w:pPr>
        <w:pStyle w:val="paragraph"/>
        <w:spacing w:before="0" w:beforeAutospacing="0" w:after="0" w:afterAutospacing="0"/>
        <w:jc w:val="both"/>
        <w:textAlignment w:val="baseline"/>
        <w:rPr>
          <w:rStyle w:val="normaltextrun"/>
        </w:rPr>
      </w:pPr>
      <w:r w:rsidRPr="65195C00">
        <w:rPr>
          <w:rStyle w:val="normaltextrun"/>
        </w:rPr>
        <w:t>„(1</w:t>
      </w:r>
      <w:r w:rsidRPr="65195C00">
        <w:rPr>
          <w:rStyle w:val="normaltextrun"/>
          <w:vertAlign w:val="superscript"/>
        </w:rPr>
        <w:t>1</w:t>
      </w:r>
      <w:r w:rsidRPr="65195C00">
        <w:rPr>
          <w:rStyle w:val="normaltextrun"/>
        </w:rPr>
        <w:t xml:space="preserve">) </w:t>
      </w:r>
      <w:r>
        <w:rPr>
          <w:rStyle w:val="normaltextrun"/>
        </w:rPr>
        <w:t>K</w:t>
      </w:r>
      <w:r w:rsidRPr="65195C00">
        <w:rPr>
          <w:rStyle w:val="normaltextrun"/>
        </w:rPr>
        <w:t>ui Natura erandi tegemise menetlus algatatakse</w:t>
      </w:r>
      <w:r w:rsidRPr="65195C00" w:rsidDel="00CD4914">
        <w:rPr>
          <w:rStyle w:val="normaltextrun"/>
        </w:rPr>
        <w:t xml:space="preserve"> </w:t>
      </w:r>
      <w:r w:rsidRPr="65195C00">
        <w:rPr>
          <w:rStyle w:val="normaltextrun"/>
        </w:rPr>
        <w:t>looduskaitseseaduse § 69</w:t>
      </w:r>
      <w:r w:rsidRPr="65195C00">
        <w:rPr>
          <w:rStyle w:val="normaltextrun"/>
          <w:vertAlign w:val="superscript"/>
        </w:rPr>
        <w:t>7</w:t>
      </w:r>
      <w:r>
        <w:rPr>
          <w:rStyle w:val="normaltextrun"/>
        </w:rPr>
        <w:t xml:space="preserve"> kohaselt</w:t>
      </w:r>
      <w:r w:rsidRPr="65195C00">
        <w:rPr>
          <w:rStyle w:val="normaltextrun"/>
        </w:rPr>
        <w:t>, avalikustatakse sama seaduse § 69</w:t>
      </w:r>
      <w:r w:rsidRPr="65195C00">
        <w:rPr>
          <w:rStyle w:val="normaltextrun"/>
          <w:vertAlign w:val="superscript"/>
        </w:rPr>
        <w:t>6</w:t>
      </w:r>
      <w:r w:rsidRPr="65195C00">
        <w:rPr>
          <w:rStyle w:val="normaltextrun"/>
        </w:rPr>
        <w:t xml:space="preserve"> lõikes 2 nimetatud Natura asjakohase hindamise aruann</w:t>
      </w:r>
      <w:commentRangeStart w:id="109"/>
      <w:r w:rsidRPr="65195C00">
        <w:rPr>
          <w:rStyle w:val="normaltextrun"/>
        </w:rPr>
        <w:t>e</w:t>
      </w:r>
      <w:del w:id="110" w:author="Mari Koik" w:date="2024-08-12T12:47:00Z">
        <w:r w:rsidDel="004B128E">
          <w:rPr>
            <w:rStyle w:val="normaltextrun"/>
          </w:rPr>
          <w:delText>,</w:delText>
        </w:r>
      </w:del>
      <w:r>
        <w:rPr>
          <w:rStyle w:val="normaltextrun"/>
        </w:rPr>
        <w:t xml:space="preserve"> </w:t>
      </w:r>
      <w:commentRangeEnd w:id="109"/>
      <w:r w:rsidR="004B128E">
        <w:rPr>
          <w:rStyle w:val="Kommentaariviide"/>
          <w:color w:val="000000"/>
        </w:rPr>
        <w:commentReference w:id="109"/>
      </w:r>
      <w:r w:rsidRPr="65195C00">
        <w:rPr>
          <w:rStyle w:val="normaltextrun"/>
        </w:rPr>
        <w:t xml:space="preserve">koos </w:t>
      </w:r>
      <w:r w:rsidRPr="00FE52D2">
        <w:rPr>
          <w:rStyle w:val="normaltextrun"/>
        </w:rPr>
        <w:t>strateegilise planeerimisdokumendi eelnõu</w:t>
      </w:r>
      <w:r>
        <w:rPr>
          <w:rStyle w:val="normaltextrun"/>
        </w:rPr>
        <w:t xml:space="preserve">ga ja </w:t>
      </w:r>
      <w:r w:rsidRPr="65195C00">
        <w:rPr>
          <w:rStyle w:val="normaltextrun"/>
        </w:rPr>
        <w:t>sama seaduse § 69</w:t>
      </w:r>
      <w:r w:rsidRPr="00656C0C">
        <w:rPr>
          <w:rStyle w:val="normaltextrun"/>
          <w:vertAlign w:val="superscript"/>
        </w:rPr>
        <w:t>7</w:t>
      </w:r>
      <w:r w:rsidRPr="65195C00">
        <w:rPr>
          <w:rStyle w:val="normaltextrun"/>
        </w:rPr>
        <w:t xml:space="preserve"> lõikes 2 nimetatud erandi menetluse algatamise otsuse eelnõuga sama seaduse § 69</w:t>
      </w:r>
      <w:r w:rsidRPr="65195C00">
        <w:rPr>
          <w:rStyle w:val="normaltextrun"/>
          <w:vertAlign w:val="superscript"/>
        </w:rPr>
        <w:t>6</w:t>
      </w:r>
      <w:r w:rsidRPr="65195C00">
        <w:rPr>
          <w:rStyle w:val="normaltextrun"/>
        </w:rPr>
        <w:t xml:space="preserve"> lõikes </w:t>
      </w:r>
      <w:r>
        <w:t>2</w:t>
      </w:r>
      <w:r w:rsidRPr="65195C00">
        <w:rPr>
          <w:vertAlign w:val="superscript"/>
        </w:rPr>
        <w:t>2</w:t>
      </w:r>
      <w:r w:rsidRPr="65195C00">
        <w:rPr>
          <w:rStyle w:val="normaltextrun"/>
        </w:rPr>
        <w:t xml:space="preserve"> sätestatud korras.“</w:t>
      </w:r>
      <w:r>
        <w:rPr>
          <w:rStyle w:val="normaltextrun"/>
        </w:rPr>
        <w:t>;</w:t>
      </w:r>
    </w:p>
    <w:p w14:paraId="3C6169C4" w14:textId="77777777" w:rsidR="001E19B8" w:rsidRDefault="001E19B8" w:rsidP="001E19B8">
      <w:pPr>
        <w:pStyle w:val="paragraph"/>
        <w:spacing w:before="0" w:beforeAutospacing="0" w:after="0" w:afterAutospacing="0"/>
        <w:jc w:val="both"/>
        <w:textAlignment w:val="baseline"/>
        <w:rPr>
          <w:rStyle w:val="normaltextrun"/>
        </w:rPr>
      </w:pPr>
    </w:p>
    <w:p w14:paraId="00234731" w14:textId="6A4383CD"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6</w:t>
      </w:r>
      <w:r w:rsidRPr="73910B8F">
        <w:rPr>
          <w:rStyle w:val="normaltextrun"/>
          <w:b/>
          <w:bCs/>
        </w:rPr>
        <w:t xml:space="preserve">) </w:t>
      </w:r>
      <w:r w:rsidRPr="73910B8F">
        <w:rPr>
          <w:rStyle w:val="normaltextrun"/>
        </w:rPr>
        <w:t>paragrahvi 45 lõige 2 muudetakse ja sõnastatakse järgmiselt:</w:t>
      </w:r>
    </w:p>
    <w:p w14:paraId="646EE51C" w14:textId="77777777" w:rsidR="001E19B8" w:rsidRDefault="001E19B8" w:rsidP="001E19B8">
      <w:pPr>
        <w:pStyle w:val="paragraph"/>
        <w:spacing w:before="0" w:beforeAutospacing="0" w:after="0" w:afterAutospacing="0"/>
        <w:jc w:val="both"/>
        <w:textAlignment w:val="baseline"/>
        <w:rPr>
          <w:rStyle w:val="normaltextrun"/>
        </w:rPr>
      </w:pPr>
      <w:r w:rsidRPr="08B348D4">
        <w:rPr>
          <w:rStyle w:val="normaltextrun"/>
        </w:rPr>
        <w:t>„(2) Strateegilise planeerimisdokumendi kehtestamisel kohaldatakse looduskaitseseaduse § 69</w:t>
      </w:r>
      <w:r w:rsidRPr="08B348D4">
        <w:rPr>
          <w:rStyle w:val="normaltextrun"/>
          <w:vertAlign w:val="superscript"/>
        </w:rPr>
        <w:t xml:space="preserve">1 </w:t>
      </w:r>
      <w:r w:rsidRPr="00656C0C">
        <w:rPr>
          <w:rStyle w:val="normaltextrun"/>
        </w:rPr>
        <w:t>lõikeid 1–</w:t>
      </w:r>
      <w:r>
        <w:rPr>
          <w:rStyle w:val="normaltextrun"/>
        </w:rPr>
        <w:t>3 ja 5</w:t>
      </w:r>
      <w:r w:rsidRPr="000E4E3C">
        <w:t>–</w:t>
      </w:r>
      <w:r w:rsidRPr="00656C0C">
        <w:rPr>
          <w:rStyle w:val="normaltextrun"/>
        </w:rPr>
        <w:t>5</w:t>
      </w:r>
      <w:r w:rsidRPr="08B348D4">
        <w:rPr>
          <w:rStyle w:val="normaltextrun"/>
          <w:vertAlign w:val="superscript"/>
        </w:rPr>
        <w:t>3</w:t>
      </w:r>
      <w:r w:rsidRPr="08B348D4">
        <w:rPr>
          <w:rStyle w:val="normaltextrun"/>
        </w:rPr>
        <w:t>.“;</w:t>
      </w:r>
    </w:p>
    <w:p w14:paraId="0D5859DD" w14:textId="77777777" w:rsidR="001E19B8" w:rsidRDefault="001E19B8" w:rsidP="001E19B8">
      <w:pPr>
        <w:pStyle w:val="paragraph"/>
        <w:spacing w:before="0" w:beforeAutospacing="0" w:after="0" w:afterAutospacing="0"/>
        <w:jc w:val="both"/>
        <w:textAlignment w:val="baseline"/>
        <w:rPr>
          <w:rStyle w:val="eop"/>
        </w:rPr>
      </w:pPr>
    </w:p>
    <w:p w14:paraId="117C2A5C" w14:textId="7AC0F523"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7</w:t>
      </w:r>
      <w:r w:rsidRPr="73910B8F">
        <w:rPr>
          <w:rStyle w:val="normaltextrun"/>
          <w:b/>
          <w:bCs/>
        </w:rPr>
        <w:t xml:space="preserve">) </w:t>
      </w:r>
      <w:r w:rsidRPr="73910B8F">
        <w:rPr>
          <w:rStyle w:val="normaltextrun"/>
        </w:rPr>
        <w:t>paragrahvi 45 lõiked 3–5 tunnistatakse kehtetuks;</w:t>
      </w:r>
    </w:p>
    <w:p w14:paraId="6371D24D" w14:textId="77777777" w:rsidR="001E19B8" w:rsidRDefault="001E19B8" w:rsidP="001E19B8">
      <w:pPr>
        <w:pStyle w:val="paragraph"/>
        <w:spacing w:before="0" w:beforeAutospacing="0" w:after="0" w:afterAutospacing="0"/>
        <w:jc w:val="both"/>
        <w:textAlignment w:val="baseline"/>
        <w:rPr>
          <w:rStyle w:val="normaltextrun"/>
        </w:rPr>
      </w:pPr>
    </w:p>
    <w:p w14:paraId="209DCDBC" w14:textId="304321C3" w:rsidR="001E19B8" w:rsidRDefault="001E19B8" w:rsidP="001E19B8">
      <w:pPr>
        <w:pStyle w:val="paragraph"/>
        <w:spacing w:before="0" w:beforeAutospacing="0" w:after="0" w:afterAutospacing="0"/>
        <w:jc w:val="both"/>
        <w:textAlignment w:val="baseline"/>
        <w:rPr>
          <w:rStyle w:val="normaltextrun"/>
        </w:rPr>
      </w:pPr>
      <w:r w:rsidRPr="003C493B">
        <w:rPr>
          <w:rStyle w:val="normaltextrun"/>
          <w:b/>
          <w:bCs/>
        </w:rPr>
        <w:t>1</w:t>
      </w:r>
      <w:r w:rsidR="00151608">
        <w:rPr>
          <w:rStyle w:val="normaltextrun"/>
          <w:b/>
          <w:bCs/>
        </w:rPr>
        <w:t>8</w:t>
      </w:r>
      <w:r w:rsidRPr="003C493B">
        <w:rPr>
          <w:rStyle w:val="normaltextrun"/>
          <w:b/>
          <w:bCs/>
        </w:rPr>
        <w:t>)</w:t>
      </w:r>
      <w:r w:rsidRPr="73910B8F">
        <w:rPr>
          <w:rStyle w:val="normaltextrun"/>
          <w:b/>
          <w:bCs/>
        </w:rPr>
        <w:t xml:space="preserve"> </w:t>
      </w:r>
      <w:r w:rsidRPr="73910B8F">
        <w:rPr>
          <w:rStyle w:val="normaltextrun"/>
        </w:rPr>
        <w:t>paragrahvi 56 täiendatakse lõikega 17 järgmises sõnastuses</w:t>
      </w:r>
      <w:commentRangeStart w:id="111"/>
      <w:ins w:id="112" w:author="Mari Koik" w:date="2024-08-29T10:04:00Z">
        <w:r w:rsidR="003B100E">
          <w:rPr>
            <w:rStyle w:val="normaltextrun"/>
          </w:rPr>
          <w:t>:</w:t>
        </w:r>
        <w:commentRangeEnd w:id="111"/>
        <w:r w:rsidR="003B100E">
          <w:rPr>
            <w:rStyle w:val="Kommentaariviide"/>
            <w:color w:val="000000"/>
          </w:rPr>
          <w:commentReference w:id="111"/>
        </w:r>
      </w:ins>
    </w:p>
    <w:p w14:paraId="60EA5F24" w14:textId="153F3172" w:rsidR="001E19B8" w:rsidRDefault="001E19B8" w:rsidP="001E19B8">
      <w:pPr>
        <w:pStyle w:val="paragraph"/>
        <w:spacing w:before="0" w:beforeAutospacing="0" w:after="0" w:afterAutospacing="0"/>
        <w:jc w:val="both"/>
        <w:textAlignment w:val="baseline"/>
        <w:rPr>
          <w:rStyle w:val="normaltextrun"/>
        </w:rPr>
      </w:pPr>
      <w:r w:rsidRPr="53EA2957">
        <w:rPr>
          <w:rStyle w:val="normaltextrun"/>
        </w:rPr>
        <w:t xml:space="preserve">„(17) Kui enne käesoleva sätte jõustumist </w:t>
      </w:r>
      <w:ins w:id="113" w:author="Mari Koik" w:date="2024-08-29T11:14:00Z">
        <w:r w:rsidR="002E5F9C" w:rsidRPr="53EA2957">
          <w:rPr>
            <w:rStyle w:val="normaltextrun"/>
          </w:rPr>
          <w:t>oleks</w:t>
        </w:r>
        <w:r w:rsidR="002E5F9C" w:rsidRPr="53EA2957" w:rsidDel="003B100E">
          <w:rPr>
            <w:rStyle w:val="normaltextrun"/>
          </w:rPr>
          <w:t xml:space="preserve"> </w:t>
        </w:r>
      </w:ins>
      <w:del w:id="114" w:author="Mari Koik" w:date="2024-08-29T10:06:00Z">
        <w:r w:rsidRPr="53EA2957" w:rsidDel="003B100E">
          <w:rPr>
            <w:rStyle w:val="normaltextrun"/>
          </w:rPr>
          <w:delText xml:space="preserve">algatatud </w:delText>
        </w:r>
      </w:del>
      <w:r w:rsidRPr="53EA2957">
        <w:rPr>
          <w:rStyle w:val="normaltextrun"/>
        </w:rPr>
        <w:t>keskkonnamõju hindami</w:t>
      </w:r>
      <w:ins w:id="115" w:author="Mari Koik" w:date="2024-08-29T11:14:00Z">
        <w:r w:rsidR="002E5F9C">
          <w:rPr>
            <w:rStyle w:val="normaltextrun"/>
          </w:rPr>
          <w:t>n</w:t>
        </w:r>
      </w:ins>
      <w:del w:id="116" w:author="Mari Koik" w:date="2024-08-29T11:14:00Z">
        <w:r w:rsidRPr="53EA2957" w:rsidDel="002E5F9C">
          <w:rPr>
            <w:rStyle w:val="normaltextrun"/>
          </w:rPr>
          <w:delText>s</w:delText>
        </w:r>
      </w:del>
      <w:r w:rsidRPr="53EA2957">
        <w:rPr>
          <w:rStyle w:val="normaltextrun"/>
        </w:rPr>
        <w:t>e või keskkonnamõju strateegili</w:t>
      </w:r>
      <w:ins w:id="117" w:author="Mari Koik" w:date="2024-08-29T11:14:00Z">
        <w:r w:rsidR="002E5F9C">
          <w:rPr>
            <w:rStyle w:val="normaltextrun"/>
          </w:rPr>
          <w:t>n</w:t>
        </w:r>
      </w:ins>
      <w:del w:id="118" w:author="Mari Koik" w:date="2024-08-29T11:14:00Z">
        <w:r w:rsidRPr="53EA2957" w:rsidDel="002E5F9C">
          <w:rPr>
            <w:rStyle w:val="normaltextrun"/>
          </w:rPr>
          <w:delText>s</w:delText>
        </w:r>
      </w:del>
      <w:r w:rsidRPr="53EA2957">
        <w:rPr>
          <w:rStyle w:val="normaltextrun"/>
        </w:rPr>
        <w:t>e hindami</w:t>
      </w:r>
      <w:ins w:id="119" w:author="Mari Koik" w:date="2024-08-29T11:14:00Z">
        <w:r w:rsidR="002E5F9C">
          <w:rPr>
            <w:rStyle w:val="normaltextrun"/>
          </w:rPr>
          <w:t>n</w:t>
        </w:r>
      </w:ins>
      <w:del w:id="120" w:author="Mari Koik" w:date="2024-08-29T11:14:00Z">
        <w:r w:rsidRPr="53EA2957" w:rsidDel="002E5F9C">
          <w:rPr>
            <w:rStyle w:val="normaltextrun"/>
          </w:rPr>
          <w:delText>s</w:delText>
        </w:r>
      </w:del>
      <w:r w:rsidRPr="53EA2957">
        <w:rPr>
          <w:rStyle w:val="normaltextrun"/>
        </w:rPr>
        <w:t>e</w:t>
      </w:r>
      <w:del w:id="121" w:author="Mari Koik" w:date="2024-08-29T10:06:00Z">
        <w:r w:rsidRPr="53EA2957" w:rsidDel="003B100E">
          <w:rPr>
            <w:rStyle w:val="normaltextrun"/>
          </w:rPr>
          <w:delText xml:space="preserve"> algatamise üle otsustamisel </w:delText>
        </w:r>
      </w:del>
      <w:del w:id="122" w:author="Mari Koik" w:date="2024-08-29T11:14:00Z">
        <w:r w:rsidRPr="53EA2957" w:rsidDel="002E5F9C">
          <w:rPr>
            <w:rStyle w:val="normaltextrun"/>
          </w:rPr>
          <w:delText>oleks</w:delText>
        </w:r>
      </w:del>
      <w:r w:rsidRPr="53EA2957">
        <w:rPr>
          <w:rStyle w:val="normaltextrun"/>
        </w:rPr>
        <w:t xml:space="preserve"> </w:t>
      </w:r>
      <w:ins w:id="123" w:author="Mari Koik" w:date="2024-08-29T10:11:00Z">
        <w:r w:rsidR="0060730A">
          <w:rPr>
            <w:rStyle w:val="normaltextrun"/>
          </w:rPr>
          <w:t xml:space="preserve">jäetud </w:t>
        </w:r>
      </w:ins>
      <w:r w:rsidRPr="53EA2957">
        <w:rPr>
          <w:rStyle w:val="normaltextrun"/>
        </w:rPr>
        <w:t>käesoleva seaduse §</w:t>
      </w:r>
      <w:r>
        <w:rPr>
          <w:rStyle w:val="normaltextrun"/>
        </w:rPr>
        <w:t> </w:t>
      </w:r>
      <w:r w:rsidRPr="53EA2957">
        <w:rPr>
          <w:rStyle w:val="normaltextrun"/>
        </w:rPr>
        <w:t>11 lõike 10</w:t>
      </w:r>
      <w:r w:rsidRPr="53EA2957">
        <w:rPr>
          <w:rStyle w:val="normaltextrun"/>
          <w:vertAlign w:val="superscript"/>
        </w:rPr>
        <w:t>1</w:t>
      </w:r>
      <w:r w:rsidRPr="53EA2957">
        <w:rPr>
          <w:rStyle w:val="normaltextrun"/>
        </w:rPr>
        <w:t xml:space="preserve"> või § 35 lõike 2</w:t>
      </w:r>
      <w:r w:rsidRPr="53EA2957">
        <w:rPr>
          <w:rStyle w:val="normaltextrun"/>
          <w:vertAlign w:val="superscript"/>
        </w:rPr>
        <w:t>1</w:t>
      </w:r>
      <w:r w:rsidRPr="53EA2957">
        <w:rPr>
          <w:rStyle w:val="normaltextrun"/>
        </w:rPr>
        <w:t xml:space="preserve"> </w:t>
      </w:r>
      <w:del w:id="124" w:author="Mari Koik" w:date="2024-08-29T10:09:00Z">
        <w:r w:rsidDel="0060730A">
          <w:rPr>
            <w:rStyle w:val="normaltextrun"/>
          </w:rPr>
          <w:delText xml:space="preserve">kohane </w:delText>
        </w:r>
      </w:del>
      <w:ins w:id="125" w:author="Mari Koik" w:date="2024-08-29T10:09:00Z">
        <w:r w:rsidR="0060730A">
          <w:rPr>
            <w:rStyle w:val="normaltextrun"/>
          </w:rPr>
          <w:t xml:space="preserve">kohaselt </w:t>
        </w:r>
      </w:ins>
      <w:del w:id="126" w:author="Mari Koik" w:date="2024-08-29T10:11:00Z">
        <w:r w:rsidRPr="53EA2957" w:rsidDel="0060730A">
          <w:rPr>
            <w:rStyle w:val="normaltextrun"/>
          </w:rPr>
          <w:delText xml:space="preserve">keskkonnamõju hindamine või keskkonnamõju strateegiline hindamine </w:delText>
        </w:r>
      </w:del>
      <w:del w:id="127" w:author="Mari Koik" w:date="2024-08-29T10:09:00Z">
        <w:r w:rsidRPr="53EA2957" w:rsidDel="0060730A">
          <w:rPr>
            <w:rStyle w:val="normaltextrun"/>
          </w:rPr>
          <w:delText xml:space="preserve">jäetud </w:delText>
        </w:r>
      </w:del>
      <w:r w:rsidRPr="53EA2957">
        <w:rPr>
          <w:rStyle w:val="normaltextrun"/>
        </w:rPr>
        <w:t xml:space="preserve">algatamata, võib sellise </w:t>
      </w:r>
      <w:del w:id="128" w:author="Mari Koik" w:date="2024-08-29T10:11:00Z">
        <w:r w:rsidRPr="53EA2957" w:rsidDel="0060730A">
          <w:rPr>
            <w:rStyle w:val="normaltextrun"/>
          </w:rPr>
          <w:delText xml:space="preserve">keskkonnamõju hindamise või keskkonnamõju strateegilise </w:delText>
        </w:r>
      </w:del>
      <w:r w:rsidRPr="53EA2957">
        <w:rPr>
          <w:rStyle w:val="normaltextrun"/>
        </w:rPr>
        <w:t xml:space="preserve">hindamise huvitatud isiku taotlusel lõpetada ja kohaldada kavandatava tegevuse lubamisel ja strateegilise planeerimisdokumendi kehtestamisel looduskaitseseaduse 10. peatüki </w:t>
      </w:r>
      <w:r>
        <w:rPr>
          <w:rStyle w:val="normaltextrun"/>
        </w:rPr>
        <w:t>2.</w:t>
      </w:r>
      <w:r w:rsidRPr="53EA2957">
        <w:rPr>
          <w:rStyle w:val="normaltextrun"/>
        </w:rPr>
        <w:t xml:space="preserve"> jaos sätestatut.“.</w:t>
      </w:r>
    </w:p>
    <w:p w14:paraId="08E598E5" w14:textId="77777777" w:rsidR="001E19B8" w:rsidRPr="00AE65E2" w:rsidRDefault="001E19B8" w:rsidP="00BE3755">
      <w:pPr>
        <w:spacing w:after="0" w:line="240" w:lineRule="auto"/>
        <w:ind w:left="0" w:firstLine="0"/>
        <w:rPr>
          <w:b/>
          <w:bCs/>
          <w:color w:val="auto"/>
        </w:rPr>
      </w:pPr>
    </w:p>
    <w:p w14:paraId="3505753D" w14:textId="667303E6" w:rsidR="00016B6A" w:rsidRDefault="00016B6A" w:rsidP="00BE3755">
      <w:pPr>
        <w:spacing w:after="0" w:line="240" w:lineRule="auto"/>
        <w:ind w:left="0" w:firstLine="0"/>
        <w:rPr>
          <w:color w:val="auto"/>
          <w:szCs w:val="24"/>
        </w:rPr>
      </w:pPr>
    </w:p>
    <w:p w14:paraId="158D1DED" w14:textId="592C18FF" w:rsidR="001F4E6B" w:rsidRPr="001F4E6B" w:rsidRDefault="001F4E6B" w:rsidP="00BE3755">
      <w:pPr>
        <w:spacing w:after="0" w:line="240" w:lineRule="auto"/>
        <w:ind w:left="0" w:firstLine="0"/>
        <w:rPr>
          <w:b/>
          <w:bCs/>
          <w:color w:val="auto"/>
          <w:szCs w:val="24"/>
        </w:rPr>
      </w:pPr>
      <w:r w:rsidRPr="001E19B8">
        <w:rPr>
          <w:b/>
          <w:bCs/>
          <w:color w:val="auto"/>
        </w:rPr>
        <w:t xml:space="preserve">§ 3. Metsaseaduse </w:t>
      </w:r>
      <w:r w:rsidR="0057120B" w:rsidRPr="001E19B8">
        <w:rPr>
          <w:b/>
          <w:bCs/>
          <w:color w:val="auto"/>
        </w:rPr>
        <w:t>muutmine</w:t>
      </w:r>
    </w:p>
    <w:p w14:paraId="61C1C9DD" w14:textId="77777777" w:rsidR="001F4E6B" w:rsidRPr="001F4E6B" w:rsidRDefault="001F4E6B" w:rsidP="00BE3755">
      <w:pPr>
        <w:spacing w:after="0" w:line="240" w:lineRule="auto"/>
        <w:ind w:left="0" w:firstLine="0"/>
        <w:rPr>
          <w:color w:val="auto"/>
          <w:szCs w:val="24"/>
        </w:rPr>
      </w:pPr>
    </w:p>
    <w:p w14:paraId="626A0909" w14:textId="0BC7D79D" w:rsidR="001F4E6B" w:rsidRPr="001F4E6B" w:rsidRDefault="001F4E6B" w:rsidP="00BE3755">
      <w:pPr>
        <w:spacing w:after="0" w:line="240" w:lineRule="auto"/>
        <w:ind w:left="0" w:firstLine="0"/>
        <w:rPr>
          <w:color w:val="auto"/>
        </w:rPr>
      </w:pPr>
      <w:r w:rsidRPr="1823700D">
        <w:rPr>
          <w:color w:val="auto"/>
        </w:rPr>
        <w:t>Metsaseaduse § 41 täiendatakse lõig</w:t>
      </w:r>
      <w:r w:rsidR="0B375FEF" w:rsidRPr="1823700D">
        <w:rPr>
          <w:color w:val="auto"/>
        </w:rPr>
        <w:t>eteg</w:t>
      </w:r>
      <w:r w:rsidRPr="1823700D">
        <w:rPr>
          <w:color w:val="auto"/>
        </w:rPr>
        <w:t>a 7</w:t>
      </w:r>
      <w:r w:rsidRPr="1823700D">
        <w:rPr>
          <w:color w:val="auto"/>
          <w:vertAlign w:val="superscript"/>
        </w:rPr>
        <w:t>1</w:t>
      </w:r>
      <w:r w:rsidRPr="1823700D">
        <w:rPr>
          <w:color w:val="auto"/>
        </w:rPr>
        <w:t xml:space="preserve"> </w:t>
      </w:r>
      <w:r w:rsidR="5F849B93" w:rsidRPr="1823700D">
        <w:rPr>
          <w:color w:val="auto"/>
        </w:rPr>
        <w:t>ja 7</w:t>
      </w:r>
      <w:r w:rsidR="5F849B93" w:rsidRPr="00656C0C">
        <w:rPr>
          <w:color w:val="auto"/>
          <w:vertAlign w:val="superscript"/>
        </w:rPr>
        <w:t>2</w:t>
      </w:r>
      <w:r w:rsidR="5F849B93" w:rsidRPr="1823700D">
        <w:rPr>
          <w:color w:val="auto"/>
        </w:rPr>
        <w:t xml:space="preserve"> </w:t>
      </w:r>
      <w:r w:rsidRPr="1823700D">
        <w:rPr>
          <w:color w:val="auto"/>
        </w:rPr>
        <w:t>järgmises sõnastuses:</w:t>
      </w:r>
    </w:p>
    <w:p w14:paraId="17958661" w14:textId="01D6F5F1" w:rsidR="001F4E6B" w:rsidRPr="001F4E6B" w:rsidRDefault="3867FE08" w:rsidP="00BE3755">
      <w:pPr>
        <w:spacing w:after="0" w:line="240" w:lineRule="auto"/>
        <w:ind w:left="0" w:firstLine="0"/>
        <w:rPr>
          <w:color w:val="auto"/>
        </w:rPr>
      </w:pPr>
      <w:r w:rsidRPr="1823700D">
        <w:rPr>
          <w:color w:val="auto"/>
        </w:rPr>
        <w:t>„(7</w:t>
      </w:r>
      <w:r w:rsidRPr="1823700D">
        <w:rPr>
          <w:color w:val="auto"/>
          <w:vertAlign w:val="superscript"/>
        </w:rPr>
        <w:t>1</w:t>
      </w:r>
      <w:r w:rsidRPr="1823700D">
        <w:rPr>
          <w:color w:val="auto"/>
        </w:rPr>
        <w:t>) Metsateatise menetluses avaldatakse looduskaitseseaduse § 69</w:t>
      </w:r>
      <w:r w:rsidRPr="1823700D">
        <w:rPr>
          <w:color w:val="auto"/>
          <w:vertAlign w:val="superscript"/>
        </w:rPr>
        <w:t>8</w:t>
      </w:r>
      <w:r w:rsidRPr="1823700D">
        <w:rPr>
          <w:color w:val="auto"/>
        </w:rPr>
        <w:t xml:space="preserve"> lõikes 2 nimetatud </w:t>
      </w:r>
      <w:r w:rsidR="14AA1CBF" w:rsidRPr="1823700D">
        <w:rPr>
          <w:color w:val="auto"/>
        </w:rPr>
        <w:t xml:space="preserve">teade </w:t>
      </w:r>
      <w:r w:rsidRPr="1823700D">
        <w:rPr>
          <w:color w:val="auto"/>
        </w:rPr>
        <w:t>metsaregistris.</w:t>
      </w:r>
    </w:p>
    <w:p w14:paraId="54C997BA" w14:textId="28FDDC79" w:rsidR="001F4E6B" w:rsidRPr="001F4E6B" w:rsidRDefault="001F4E6B" w:rsidP="00BE3755">
      <w:pPr>
        <w:spacing w:after="0" w:line="240" w:lineRule="auto"/>
        <w:ind w:left="0" w:firstLine="0"/>
        <w:rPr>
          <w:color w:val="auto"/>
        </w:rPr>
      </w:pPr>
    </w:p>
    <w:p w14:paraId="18E991BD" w14:textId="72BF063C" w:rsidR="001F4E6B" w:rsidRPr="001F4E6B" w:rsidRDefault="2A1753E0" w:rsidP="00BE3755">
      <w:pPr>
        <w:spacing w:after="0" w:line="240" w:lineRule="auto"/>
        <w:ind w:left="0" w:firstLine="0"/>
        <w:rPr>
          <w:color w:val="auto"/>
        </w:rPr>
      </w:pPr>
      <w:r w:rsidRPr="1823700D">
        <w:rPr>
          <w:color w:val="auto"/>
        </w:rPr>
        <w:t>(7</w:t>
      </w:r>
      <w:r w:rsidRPr="00656C0C">
        <w:rPr>
          <w:color w:val="auto"/>
          <w:vertAlign w:val="superscript"/>
        </w:rPr>
        <w:t>2</w:t>
      </w:r>
      <w:r w:rsidRPr="1823700D">
        <w:rPr>
          <w:color w:val="auto"/>
        </w:rPr>
        <w:t xml:space="preserve">) </w:t>
      </w:r>
      <w:r w:rsidR="3867FE08" w:rsidRPr="1823700D">
        <w:rPr>
          <w:color w:val="auto"/>
        </w:rPr>
        <w:t>Metsateatise eelnõu ja eelhinnangu, mille kohaselt ei ole Natura asjakohane hindamine vajalik</w:t>
      </w:r>
      <w:r w:rsidR="00A43B94">
        <w:rPr>
          <w:color w:val="auto"/>
        </w:rPr>
        <w:t>,</w:t>
      </w:r>
      <w:r w:rsidR="3867FE08" w:rsidRPr="1823700D">
        <w:rPr>
          <w:color w:val="auto"/>
        </w:rPr>
        <w:t xml:space="preserve"> või põhjendus</w:t>
      </w:r>
      <w:r w:rsidR="00A43B94">
        <w:rPr>
          <w:color w:val="auto"/>
        </w:rPr>
        <w:t>e</w:t>
      </w:r>
      <w:r w:rsidR="3867FE08" w:rsidRPr="1823700D">
        <w:rPr>
          <w:color w:val="auto"/>
        </w:rPr>
        <w:t>, miks eelhinnang on jäetud looduskaitseseaduse § 69</w:t>
      </w:r>
      <w:r w:rsidR="3867FE08" w:rsidRPr="1823700D">
        <w:rPr>
          <w:color w:val="auto"/>
          <w:vertAlign w:val="superscript"/>
        </w:rPr>
        <w:t>3</w:t>
      </w:r>
      <w:r w:rsidR="3867FE08" w:rsidRPr="1823700D">
        <w:rPr>
          <w:color w:val="auto"/>
        </w:rPr>
        <w:t xml:space="preserve"> lõike 4 </w:t>
      </w:r>
      <w:r w:rsidR="00952ADB">
        <w:rPr>
          <w:color w:val="auto"/>
        </w:rPr>
        <w:t>alusel</w:t>
      </w:r>
      <w:r w:rsidR="00BE70EE">
        <w:rPr>
          <w:color w:val="auto"/>
        </w:rPr>
        <w:t xml:space="preserve"> </w:t>
      </w:r>
      <w:r w:rsidR="3867FE08" w:rsidRPr="1823700D">
        <w:rPr>
          <w:color w:val="auto"/>
        </w:rPr>
        <w:t>andmata, avaliku väljapaneku tähtaeg on 7 päeva.“.</w:t>
      </w:r>
    </w:p>
    <w:p w14:paraId="4726DEEF" w14:textId="77777777" w:rsidR="004E7C28" w:rsidRDefault="004E7C28" w:rsidP="00BE3755">
      <w:pPr>
        <w:spacing w:after="0" w:line="240" w:lineRule="auto"/>
        <w:ind w:left="0" w:firstLine="0"/>
        <w:rPr>
          <w:color w:val="auto"/>
          <w:szCs w:val="24"/>
        </w:rPr>
      </w:pPr>
    </w:p>
    <w:p w14:paraId="22423CDE" w14:textId="77777777" w:rsidR="007F4F62" w:rsidRPr="0076059B" w:rsidRDefault="007F4F62" w:rsidP="00BE3755">
      <w:pPr>
        <w:spacing w:after="0" w:line="240" w:lineRule="auto"/>
        <w:ind w:left="0" w:firstLine="0"/>
        <w:rPr>
          <w:b/>
          <w:color w:val="auto"/>
          <w:szCs w:val="24"/>
        </w:rPr>
      </w:pPr>
      <w:commentRangeStart w:id="129"/>
      <w:r w:rsidRPr="0076059B">
        <w:rPr>
          <w:b/>
          <w:color w:val="auto"/>
          <w:szCs w:val="24"/>
        </w:rPr>
        <w:t>§ 4. Maamaksuseaduse muutmine</w:t>
      </w:r>
      <w:commentRangeEnd w:id="129"/>
      <w:r w:rsidR="00536BA2">
        <w:rPr>
          <w:rStyle w:val="Kommentaariviide"/>
        </w:rPr>
        <w:commentReference w:id="129"/>
      </w:r>
    </w:p>
    <w:p w14:paraId="6225D056" w14:textId="77777777" w:rsidR="007F4F62" w:rsidRPr="0076059B" w:rsidRDefault="007F4F62" w:rsidP="00BE3755">
      <w:pPr>
        <w:spacing w:after="0" w:line="240" w:lineRule="auto"/>
        <w:ind w:left="0" w:firstLine="0"/>
        <w:rPr>
          <w:color w:val="auto"/>
          <w:szCs w:val="24"/>
        </w:rPr>
      </w:pPr>
    </w:p>
    <w:p w14:paraId="5FB65C37" w14:textId="77777777" w:rsidR="007F4F62" w:rsidRPr="0076059B" w:rsidRDefault="007F4F62" w:rsidP="00BE3755">
      <w:pPr>
        <w:pStyle w:val="Loendilik"/>
        <w:spacing w:after="0" w:line="240" w:lineRule="auto"/>
        <w:ind w:left="0" w:firstLine="0"/>
        <w:rPr>
          <w:color w:val="auto"/>
          <w:szCs w:val="24"/>
        </w:rPr>
      </w:pPr>
      <w:r w:rsidRPr="0076059B">
        <w:rPr>
          <w:color w:val="auto"/>
          <w:szCs w:val="24"/>
        </w:rPr>
        <w:t>Maamaksuseaduses tehakse järgmised muudatused:</w:t>
      </w:r>
    </w:p>
    <w:p w14:paraId="71FC962D" w14:textId="77777777" w:rsidR="007F4F62" w:rsidRPr="0076059B" w:rsidRDefault="007F4F62" w:rsidP="00BE3755">
      <w:pPr>
        <w:pStyle w:val="Loendilik"/>
        <w:spacing w:after="0" w:line="240" w:lineRule="auto"/>
        <w:ind w:left="0" w:firstLine="0"/>
        <w:rPr>
          <w:color w:val="auto"/>
          <w:szCs w:val="24"/>
        </w:rPr>
      </w:pPr>
    </w:p>
    <w:p w14:paraId="021A2148" w14:textId="77777777" w:rsidR="007F4F62" w:rsidRPr="0076059B" w:rsidRDefault="007F4F62" w:rsidP="00BE3755">
      <w:pPr>
        <w:spacing w:after="0" w:line="240" w:lineRule="auto"/>
        <w:ind w:left="0" w:firstLine="0"/>
        <w:rPr>
          <w:color w:val="auto"/>
          <w:szCs w:val="24"/>
        </w:rPr>
      </w:pPr>
      <w:r w:rsidRPr="00BE3755">
        <w:rPr>
          <w:b/>
          <w:bCs/>
          <w:color w:val="auto"/>
          <w:szCs w:val="24"/>
        </w:rPr>
        <w:t>1)</w:t>
      </w:r>
      <w:r w:rsidRPr="0076059B">
        <w:rPr>
          <w:color w:val="auto"/>
          <w:szCs w:val="24"/>
        </w:rPr>
        <w:t xml:space="preserve"> paragrahvi 4 lõike 1 punkt 1</w:t>
      </w:r>
      <w:r w:rsidRPr="0076059B">
        <w:rPr>
          <w:color w:val="auto"/>
          <w:szCs w:val="24"/>
          <w:bdr w:val="none" w:sz="0" w:space="0" w:color="auto" w:frame="1"/>
          <w:vertAlign w:val="superscript"/>
        </w:rPr>
        <w:t xml:space="preserve">1 </w:t>
      </w:r>
      <w:r w:rsidRPr="0076059B">
        <w:rPr>
          <w:color w:val="auto"/>
          <w:szCs w:val="24"/>
          <w:bdr w:val="none" w:sz="0" w:space="0" w:color="auto" w:frame="1"/>
        </w:rPr>
        <w:t xml:space="preserve">muudetakse ja </w:t>
      </w:r>
      <w:r w:rsidRPr="0076059B">
        <w:rPr>
          <w:color w:val="auto"/>
          <w:szCs w:val="24"/>
        </w:rPr>
        <w:t>sõnastatakse järgmiselt:</w:t>
      </w:r>
    </w:p>
    <w:p w14:paraId="3F7B6E0B" w14:textId="385576FF" w:rsidR="007F4F62" w:rsidRPr="0076059B" w:rsidRDefault="007F4F62" w:rsidP="00BE3755">
      <w:pPr>
        <w:spacing w:after="0" w:line="240" w:lineRule="auto"/>
        <w:ind w:left="0" w:firstLine="0"/>
        <w:rPr>
          <w:color w:val="auto"/>
        </w:rPr>
      </w:pPr>
      <w:r w:rsidRPr="0076059B">
        <w:rPr>
          <w:color w:val="auto"/>
        </w:rPr>
        <w:t>„1</w:t>
      </w:r>
      <w:r w:rsidRPr="0076059B">
        <w:rPr>
          <w:color w:val="auto"/>
          <w:vertAlign w:val="superscript"/>
        </w:rPr>
        <w:t>1</w:t>
      </w:r>
      <w:r w:rsidRPr="0076059B">
        <w:rPr>
          <w:color w:val="auto"/>
        </w:rPr>
        <w:t>) </w:t>
      </w:r>
      <w:commentRangeStart w:id="130"/>
      <w:r w:rsidRPr="0076059B">
        <w:rPr>
          <w:color w:val="auto"/>
        </w:rPr>
        <w:t>kaitseala</w:t>
      </w:r>
      <w:del w:id="131" w:author="Mari Koik" w:date="2024-08-29T10:30:00Z">
        <w:r w:rsidRPr="0076059B" w:rsidDel="00720AFF">
          <w:rPr>
            <w:color w:val="auto"/>
          </w:rPr>
          <w:delText>de</w:delText>
        </w:r>
      </w:del>
      <w:r w:rsidRPr="0076059B">
        <w:rPr>
          <w:color w:val="auto"/>
        </w:rPr>
        <w:t xml:space="preserve"> loodusreservaadi ja sihtkaitsevööndi maalt, </w:t>
      </w:r>
      <w:del w:id="132" w:author="Mari Koik" w:date="2024-08-29T10:30:00Z">
        <w:r w:rsidRPr="0076059B" w:rsidDel="00720AFF">
          <w:rPr>
            <w:color w:val="auto"/>
          </w:rPr>
          <w:delText xml:space="preserve">püsielupaikade </w:delText>
        </w:r>
      </w:del>
      <w:ins w:id="133" w:author="Mari Koik" w:date="2024-08-29T10:30:00Z">
        <w:r w:rsidR="00720AFF" w:rsidRPr="0076059B">
          <w:rPr>
            <w:color w:val="auto"/>
          </w:rPr>
          <w:t>püsielupai</w:t>
        </w:r>
        <w:r w:rsidR="00720AFF">
          <w:rPr>
            <w:color w:val="auto"/>
          </w:rPr>
          <w:t>ga</w:t>
        </w:r>
        <w:r w:rsidR="00720AFF" w:rsidRPr="0076059B">
          <w:rPr>
            <w:color w:val="auto"/>
          </w:rPr>
          <w:t xml:space="preserve"> </w:t>
        </w:r>
      </w:ins>
      <w:commentRangeEnd w:id="130"/>
      <w:ins w:id="134" w:author="Mari Koik" w:date="2024-08-29T10:41:00Z">
        <w:r w:rsidR="00460B0B">
          <w:rPr>
            <w:rStyle w:val="Kommentaariviide"/>
          </w:rPr>
          <w:commentReference w:id="130"/>
        </w:r>
      </w:ins>
      <w:r w:rsidRPr="0076059B">
        <w:rPr>
          <w:color w:val="auto"/>
        </w:rPr>
        <w:t>sihtkaitsevööndi maalt</w:t>
      </w:r>
      <w:ins w:id="135" w:author="Mari Koik" w:date="2024-08-29T10:48:00Z">
        <w:r w:rsidR="00460B0B">
          <w:rPr>
            <w:color w:val="auto"/>
          </w:rPr>
          <w:t>,</w:t>
        </w:r>
      </w:ins>
      <w:del w:id="136" w:author="Mari Koik" w:date="2024-08-29T10:48:00Z">
        <w:r w:rsidRPr="0076059B" w:rsidDel="00460B0B">
          <w:rPr>
            <w:color w:val="auto"/>
          </w:rPr>
          <w:delText xml:space="preserve"> </w:delText>
        </w:r>
      </w:del>
      <w:del w:id="137" w:author="Mari Koik" w:date="2024-08-29T10:36:00Z">
        <w:r w:rsidRPr="0076059B" w:rsidDel="00720AFF">
          <w:rPr>
            <w:color w:val="auto"/>
          </w:rPr>
          <w:delText xml:space="preserve">ja </w:delText>
        </w:r>
      </w:del>
      <w:ins w:id="138" w:author="Mari Koik" w:date="2024-08-29T10:36:00Z">
        <w:r w:rsidR="00720AFF" w:rsidRPr="0076059B">
          <w:rPr>
            <w:color w:val="auto"/>
          </w:rPr>
          <w:t xml:space="preserve"> </w:t>
        </w:r>
      </w:ins>
      <w:r w:rsidRPr="0076059B">
        <w:rPr>
          <w:color w:val="auto"/>
        </w:rPr>
        <w:t>Natura 2000 võrgustiku kaitseala ja püsielupaiga piiranguvööndi</w:t>
      </w:r>
      <w:del w:id="139" w:author="Mari Koik" w:date="2024-08-29T10:46:00Z">
        <w:r w:rsidRPr="0076059B" w:rsidDel="00460B0B">
          <w:rPr>
            <w:color w:val="auto"/>
          </w:rPr>
          <w:delText>s</w:delText>
        </w:r>
      </w:del>
      <w:ins w:id="140" w:author="Mari Koik" w:date="2024-08-29T10:46:00Z">
        <w:r w:rsidR="00460B0B">
          <w:rPr>
            <w:color w:val="auto"/>
          </w:rPr>
          <w:t xml:space="preserve"> maalt</w:t>
        </w:r>
      </w:ins>
      <w:r w:rsidRPr="0076059B">
        <w:rPr>
          <w:color w:val="auto"/>
        </w:rPr>
        <w:t xml:space="preserve"> ning </w:t>
      </w:r>
      <w:commentRangeStart w:id="141"/>
      <w:r w:rsidRPr="0076059B">
        <w:rPr>
          <w:color w:val="auto"/>
        </w:rPr>
        <w:t xml:space="preserve">hoiualal </w:t>
      </w:r>
      <w:ins w:id="142" w:author="Mari Koik" w:date="2024-08-29T10:39:00Z">
        <w:r w:rsidR="00720AFF">
          <w:rPr>
            <w:color w:val="auto"/>
          </w:rPr>
          <w:t xml:space="preserve">esineva </w:t>
        </w:r>
      </w:ins>
      <w:commentRangeEnd w:id="141"/>
      <w:ins w:id="143" w:author="Mari Koik" w:date="2024-08-29T10:42:00Z">
        <w:r w:rsidR="00460B0B">
          <w:rPr>
            <w:rStyle w:val="Kommentaariviide"/>
          </w:rPr>
          <w:commentReference w:id="141"/>
        </w:r>
      </w:ins>
      <w:r w:rsidRPr="0076059B">
        <w:rPr>
          <w:color w:val="auto"/>
        </w:rPr>
        <w:t>looduskaitseseaduse § 14</w:t>
      </w:r>
      <w:r w:rsidR="00A43B94">
        <w:rPr>
          <w:color w:val="auto"/>
        </w:rPr>
        <w:t xml:space="preserve"> </w:t>
      </w:r>
      <w:r w:rsidR="77870510" w:rsidRPr="0076059B">
        <w:rPr>
          <w:color w:val="auto"/>
        </w:rPr>
        <w:t>lõikes 7</w:t>
      </w:r>
      <w:r w:rsidRPr="0076059B">
        <w:rPr>
          <w:color w:val="auto"/>
        </w:rPr>
        <w:t xml:space="preserve"> nimetatud metsaelupaigatüübi </w:t>
      </w:r>
      <w:del w:id="144" w:author="Mari Koik" w:date="2024-08-29T10:39:00Z">
        <w:r w:rsidRPr="0076059B" w:rsidDel="00720AFF">
          <w:rPr>
            <w:color w:val="auto"/>
          </w:rPr>
          <w:delText>esinemis</w:delText>
        </w:r>
        <w:r w:rsidR="47AD3B22" w:rsidRPr="0076059B" w:rsidDel="00720AFF">
          <w:rPr>
            <w:color w:val="auto"/>
          </w:rPr>
          <w:delText>e</w:delText>
        </w:r>
      </w:del>
      <w:del w:id="145" w:author="Mari Koik" w:date="2024-08-29T10:34:00Z">
        <w:r w:rsidR="47AD3B22" w:rsidRPr="0076059B" w:rsidDel="00720AFF">
          <w:rPr>
            <w:color w:val="auto"/>
          </w:rPr>
          <w:delText xml:space="preserve"> </w:delText>
        </w:r>
        <w:r w:rsidRPr="0076059B" w:rsidDel="00720AFF">
          <w:rPr>
            <w:color w:val="auto"/>
          </w:rPr>
          <w:delText>ala</w:delText>
        </w:r>
      </w:del>
      <w:commentRangeStart w:id="146"/>
      <w:ins w:id="147" w:author="Mari Koik" w:date="2024-08-29T10:31:00Z">
        <w:r w:rsidR="00720AFF">
          <w:rPr>
            <w:color w:val="auto"/>
          </w:rPr>
          <w:t>maa</w:t>
        </w:r>
      </w:ins>
      <w:r w:rsidRPr="0076059B">
        <w:rPr>
          <w:color w:val="auto"/>
        </w:rPr>
        <w:t>l</w:t>
      </w:r>
      <w:r w:rsidR="307CC621" w:rsidRPr="0076059B">
        <w:rPr>
          <w:color w:val="auto"/>
        </w:rPr>
        <w:t>t</w:t>
      </w:r>
      <w:commentRangeEnd w:id="146"/>
      <w:r w:rsidR="00460B0B">
        <w:rPr>
          <w:rStyle w:val="Kommentaariviide"/>
        </w:rPr>
        <w:commentReference w:id="146"/>
      </w:r>
      <w:r w:rsidRPr="0076059B">
        <w:rPr>
          <w:color w:val="auto"/>
        </w:rPr>
        <w:t>;“</w:t>
      </w:r>
      <w:r w:rsidR="7B909510" w:rsidRPr="0076059B">
        <w:rPr>
          <w:color w:val="auto"/>
        </w:rPr>
        <w:t>;</w:t>
      </w:r>
    </w:p>
    <w:p w14:paraId="7D398040" w14:textId="77777777" w:rsidR="007F4F62" w:rsidRPr="0076059B" w:rsidRDefault="007F4F62" w:rsidP="00BE3755">
      <w:pPr>
        <w:spacing w:after="0" w:line="240" w:lineRule="auto"/>
        <w:ind w:left="0" w:firstLine="0"/>
        <w:rPr>
          <w:color w:val="auto"/>
          <w:szCs w:val="24"/>
        </w:rPr>
      </w:pPr>
    </w:p>
    <w:p w14:paraId="21FA0971" w14:textId="2AB18550" w:rsidR="007F4F62" w:rsidRPr="0076059B" w:rsidRDefault="007F4F62" w:rsidP="00BE3755">
      <w:pPr>
        <w:spacing w:after="0" w:line="240" w:lineRule="auto"/>
        <w:ind w:left="0" w:firstLine="0"/>
        <w:rPr>
          <w:color w:val="auto"/>
        </w:rPr>
      </w:pPr>
      <w:r w:rsidRPr="00BE3755">
        <w:rPr>
          <w:b/>
          <w:bCs/>
          <w:color w:val="auto"/>
        </w:rPr>
        <w:t>2)</w:t>
      </w:r>
      <w:r w:rsidRPr="0076059B">
        <w:rPr>
          <w:color w:val="auto"/>
        </w:rPr>
        <w:t xml:space="preserve"> paragrahvi 4</w:t>
      </w:r>
      <w:r w:rsidR="180C97B8" w:rsidRPr="0076059B">
        <w:rPr>
          <w:color w:val="auto"/>
        </w:rPr>
        <w:t xml:space="preserve"> </w:t>
      </w:r>
      <w:r w:rsidRPr="0076059B">
        <w:rPr>
          <w:color w:val="auto"/>
        </w:rPr>
        <w:t>lõige 2 muudetakse ja sõnastatakse järgmiselt:</w:t>
      </w:r>
    </w:p>
    <w:p w14:paraId="10490700" w14:textId="08C1337C" w:rsidR="007F4F62" w:rsidRPr="0076059B" w:rsidRDefault="007F4F62" w:rsidP="00BE3755">
      <w:pPr>
        <w:spacing w:after="0" w:line="240" w:lineRule="auto"/>
        <w:ind w:left="0" w:firstLine="0"/>
        <w:rPr>
          <w:color w:val="auto"/>
        </w:rPr>
      </w:pPr>
      <w:r w:rsidRPr="0076059B">
        <w:rPr>
          <w:color w:val="auto"/>
        </w:rPr>
        <w:t xml:space="preserve">„(2) Looduskaitseseaduse §-s 31 sätestatud </w:t>
      </w:r>
      <w:commentRangeStart w:id="148"/>
      <w:r w:rsidRPr="0076059B">
        <w:rPr>
          <w:color w:val="auto"/>
        </w:rPr>
        <w:t>piiranguvööndi</w:t>
      </w:r>
      <w:ins w:id="149" w:author="Mari Koik" w:date="2024-08-29T10:46:00Z">
        <w:r w:rsidR="00460B0B">
          <w:rPr>
            <w:color w:val="auto"/>
          </w:rPr>
          <w:t xml:space="preserve"> </w:t>
        </w:r>
      </w:ins>
      <w:r w:rsidRPr="0076059B">
        <w:rPr>
          <w:color w:val="auto"/>
        </w:rPr>
        <w:t>maalt</w:t>
      </w:r>
      <w:commentRangeEnd w:id="148"/>
      <w:r w:rsidR="00460B0B">
        <w:rPr>
          <w:rStyle w:val="Kommentaariviide"/>
        </w:rPr>
        <w:commentReference w:id="148"/>
      </w:r>
      <w:r w:rsidRPr="0076059B">
        <w:rPr>
          <w:color w:val="auto"/>
        </w:rPr>
        <w:t>, 5. peatükis sätestatud hoiuala</w:t>
      </w:r>
      <w:del w:id="150" w:author="Mari Koik" w:date="2024-08-29T10:45:00Z">
        <w:r w:rsidRPr="0076059B" w:rsidDel="00460B0B">
          <w:rPr>
            <w:color w:val="auto"/>
          </w:rPr>
          <w:delText>de</w:delText>
        </w:r>
      </w:del>
      <w:r w:rsidRPr="0076059B">
        <w:rPr>
          <w:color w:val="auto"/>
        </w:rPr>
        <w:t xml:space="preserve"> maalt, § 50 lõike 1 alusel määratud püsielupaiga piiranguvööndi maalt ja § 68 alusel sätestatud looduse üksikobjekti piiranguvööndi maalt, </w:t>
      </w:r>
      <w:commentRangeStart w:id="151"/>
      <w:r w:rsidRPr="0076059B">
        <w:rPr>
          <w:color w:val="auto"/>
        </w:rPr>
        <w:t>välja arvatud käesoleva seaduse §</w:t>
      </w:r>
      <w:r w:rsidR="1A865379" w:rsidRPr="0076059B">
        <w:rPr>
          <w:color w:val="auto"/>
        </w:rPr>
        <w:t xml:space="preserve"> </w:t>
      </w:r>
      <w:r w:rsidRPr="0076059B">
        <w:rPr>
          <w:color w:val="auto"/>
        </w:rPr>
        <w:t>4 lõike</w:t>
      </w:r>
      <w:r w:rsidR="00007DF7">
        <w:rPr>
          <w:color w:val="auto"/>
        </w:rPr>
        <w:t> </w:t>
      </w:r>
      <w:r w:rsidRPr="0076059B">
        <w:rPr>
          <w:color w:val="auto"/>
        </w:rPr>
        <w:t>1 punktis 1</w:t>
      </w:r>
      <w:r w:rsidRPr="0076059B">
        <w:rPr>
          <w:color w:val="auto"/>
          <w:vertAlign w:val="superscript"/>
        </w:rPr>
        <w:t xml:space="preserve">1 </w:t>
      </w:r>
      <w:r w:rsidR="433E1C31" w:rsidRPr="0076059B">
        <w:rPr>
          <w:color w:val="auto"/>
        </w:rPr>
        <w:t>nimetatud</w:t>
      </w:r>
      <w:r w:rsidRPr="0076059B">
        <w:rPr>
          <w:color w:val="auto"/>
        </w:rPr>
        <w:t xml:space="preserve"> juhul</w:t>
      </w:r>
      <w:r w:rsidR="00A43B94">
        <w:rPr>
          <w:color w:val="auto"/>
        </w:rPr>
        <w:t>,</w:t>
      </w:r>
      <w:commentRangeEnd w:id="151"/>
      <w:r w:rsidR="00545768">
        <w:rPr>
          <w:rStyle w:val="Kommentaariviide"/>
        </w:rPr>
        <w:commentReference w:id="151"/>
      </w:r>
      <w:r w:rsidRPr="0076059B">
        <w:rPr>
          <w:color w:val="auto"/>
        </w:rPr>
        <w:t xml:space="preserve"> ning veeseaduse § 118 alusel sätestatud kalda või ranna veekaitsevööndi maalt makstakse maamaksu 50 protsenti maamaksumäärast.“</w:t>
      </w:r>
      <w:r w:rsidR="009E52BB">
        <w:rPr>
          <w:color w:val="auto"/>
        </w:rPr>
        <w:t>.</w:t>
      </w:r>
    </w:p>
    <w:p w14:paraId="045800A6" w14:textId="4E890F2D" w:rsidR="10E2DB0C" w:rsidRPr="0076059B" w:rsidRDefault="10E2DB0C" w:rsidP="00BE3755">
      <w:pPr>
        <w:spacing w:after="0" w:line="240" w:lineRule="auto"/>
        <w:ind w:left="0" w:firstLine="0"/>
        <w:rPr>
          <w:color w:val="auto"/>
        </w:rPr>
      </w:pPr>
    </w:p>
    <w:p w14:paraId="14FDDBC2" w14:textId="1D8568B7" w:rsidR="42E90D66" w:rsidRPr="0076059B" w:rsidRDefault="42E90D66" w:rsidP="00BE3755">
      <w:pPr>
        <w:spacing w:after="0" w:line="240" w:lineRule="auto"/>
        <w:ind w:left="0" w:firstLine="0"/>
        <w:rPr>
          <w:b/>
          <w:bCs/>
          <w:color w:val="auto"/>
        </w:rPr>
      </w:pPr>
      <w:r w:rsidRPr="0076059B">
        <w:rPr>
          <w:b/>
          <w:bCs/>
          <w:color w:val="auto"/>
        </w:rPr>
        <w:t>§ 5. Seaduse jõustumine</w:t>
      </w:r>
    </w:p>
    <w:p w14:paraId="5AA48737" w14:textId="09B86063" w:rsidR="10E2DB0C" w:rsidRPr="0076059B" w:rsidRDefault="10E2DB0C" w:rsidP="00BE3755">
      <w:pPr>
        <w:spacing w:after="0" w:line="240" w:lineRule="auto"/>
        <w:ind w:left="0" w:firstLine="0"/>
        <w:rPr>
          <w:b/>
          <w:bCs/>
          <w:color w:val="auto"/>
        </w:rPr>
      </w:pPr>
    </w:p>
    <w:p w14:paraId="6DA22CF1" w14:textId="76768C09" w:rsidR="6FD15C59" w:rsidRPr="0076059B" w:rsidRDefault="42E90D66" w:rsidP="00BE3755">
      <w:pPr>
        <w:spacing w:after="0" w:line="240" w:lineRule="auto"/>
        <w:ind w:left="10"/>
        <w:rPr>
          <w:color w:val="auto"/>
          <w:szCs w:val="24"/>
        </w:rPr>
      </w:pPr>
      <w:r w:rsidRPr="0076059B">
        <w:rPr>
          <w:color w:val="auto"/>
        </w:rPr>
        <w:t xml:space="preserve">Käesolev seadus jõustub 2025. aasta 1. </w:t>
      </w:r>
      <w:commentRangeStart w:id="152"/>
      <w:r w:rsidRPr="0076059B">
        <w:rPr>
          <w:color w:val="auto"/>
        </w:rPr>
        <w:t>jaanuaril</w:t>
      </w:r>
      <w:commentRangeEnd w:id="152"/>
      <w:r w:rsidR="00DB70BB">
        <w:rPr>
          <w:rStyle w:val="Kommentaariviide"/>
        </w:rPr>
        <w:commentReference w:id="152"/>
      </w:r>
      <w:r w:rsidRPr="0076059B">
        <w:rPr>
          <w:color w:val="auto"/>
        </w:rPr>
        <w:t>.</w:t>
      </w:r>
    </w:p>
    <w:p w14:paraId="2162571E" w14:textId="1E053285" w:rsidR="1823700D" w:rsidRPr="0076059B" w:rsidRDefault="1823700D" w:rsidP="00BE3755">
      <w:pPr>
        <w:spacing w:after="0" w:line="240" w:lineRule="auto"/>
        <w:ind w:left="10"/>
        <w:rPr>
          <w:color w:val="auto"/>
        </w:rPr>
      </w:pPr>
    </w:p>
    <w:p w14:paraId="52B4ABE6" w14:textId="77777777" w:rsidR="004E7C28" w:rsidRDefault="004E7C28" w:rsidP="00BE3755">
      <w:pPr>
        <w:spacing w:after="0" w:line="240" w:lineRule="auto"/>
        <w:ind w:left="0" w:firstLine="0"/>
        <w:rPr>
          <w:color w:val="auto"/>
          <w:szCs w:val="24"/>
        </w:rPr>
      </w:pPr>
    </w:p>
    <w:p w14:paraId="67073466" w14:textId="77777777" w:rsidR="004E7C28" w:rsidRPr="008939CB" w:rsidRDefault="004E7C28" w:rsidP="00BE3755">
      <w:pPr>
        <w:spacing w:after="0" w:line="240" w:lineRule="auto"/>
        <w:ind w:left="0" w:firstLine="0"/>
        <w:rPr>
          <w:color w:val="auto"/>
          <w:szCs w:val="24"/>
        </w:rPr>
      </w:pPr>
    </w:p>
    <w:p w14:paraId="0DEFBEC8" w14:textId="77777777" w:rsidR="007F336D" w:rsidRPr="008939CB" w:rsidRDefault="007F336D" w:rsidP="00BE3755">
      <w:pPr>
        <w:spacing w:after="0" w:line="240" w:lineRule="auto"/>
        <w:ind w:left="0" w:firstLine="0"/>
        <w:jc w:val="left"/>
        <w:rPr>
          <w:color w:val="auto"/>
          <w:szCs w:val="24"/>
        </w:rPr>
      </w:pPr>
    </w:p>
    <w:p w14:paraId="2D6F7842" w14:textId="1622AB29" w:rsidR="00016B6A" w:rsidRPr="008939CB" w:rsidRDefault="00AE65E2" w:rsidP="00BE3755">
      <w:pPr>
        <w:spacing w:after="0" w:line="240" w:lineRule="auto"/>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BE3755">
      <w:pPr>
        <w:spacing w:after="0" w:line="240" w:lineRule="auto"/>
        <w:ind w:left="-5" w:right="51"/>
        <w:rPr>
          <w:color w:val="auto"/>
          <w:szCs w:val="24"/>
        </w:rPr>
      </w:pPr>
      <w:r w:rsidRPr="008939CB">
        <w:rPr>
          <w:color w:val="auto"/>
          <w:szCs w:val="24"/>
        </w:rPr>
        <w:t>Riigikogu esimees</w:t>
      </w:r>
    </w:p>
    <w:p w14:paraId="4F6109B7" w14:textId="473A072E" w:rsidR="00016B6A" w:rsidRPr="008939CB" w:rsidRDefault="00016B6A" w:rsidP="00BE3755">
      <w:pPr>
        <w:spacing w:after="0" w:line="240" w:lineRule="auto"/>
        <w:ind w:left="0" w:firstLine="0"/>
        <w:jc w:val="left"/>
        <w:rPr>
          <w:color w:val="auto"/>
          <w:szCs w:val="24"/>
        </w:rPr>
      </w:pPr>
    </w:p>
    <w:p w14:paraId="58BE845A" w14:textId="198E1C51" w:rsidR="00016B6A" w:rsidRPr="008939CB" w:rsidRDefault="00FD44FB" w:rsidP="00BE3755">
      <w:pPr>
        <w:spacing w:after="0" w:line="240" w:lineRule="auto"/>
        <w:ind w:left="-5" w:right="51"/>
        <w:rPr>
          <w:color w:val="auto"/>
        </w:rPr>
      </w:pPr>
      <w:r w:rsidRPr="10E2DB0C">
        <w:rPr>
          <w:color w:val="auto"/>
        </w:rPr>
        <w:t>Tallinn, ………………….202</w:t>
      </w:r>
      <w:r w:rsidR="6BBE74CA" w:rsidRPr="10E2DB0C">
        <w:rPr>
          <w:color w:val="auto"/>
        </w:rPr>
        <w:t>4</w:t>
      </w:r>
      <w:r w:rsidRPr="10E2DB0C">
        <w:rPr>
          <w:color w:val="auto"/>
        </w:rPr>
        <w:t xml:space="preserve">. a </w:t>
      </w:r>
    </w:p>
    <w:p w14:paraId="1FE8467E" w14:textId="18324788" w:rsidR="00016B6A" w:rsidRPr="008939CB" w:rsidRDefault="00016B6A" w:rsidP="00BE3755">
      <w:pPr>
        <w:pBdr>
          <w:bottom w:val="single" w:sz="4" w:space="1" w:color="auto"/>
        </w:pBdr>
        <w:spacing w:after="0" w:line="240" w:lineRule="auto"/>
        <w:ind w:left="0" w:firstLine="0"/>
        <w:jc w:val="left"/>
        <w:rPr>
          <w:color w:val="auto"/>
          <w:szCs w:val="24"/>
        </w:rPr>
      </w:pPr>
    </w:p>
    <w:p w14:paraId="2CE5026D" w14:textId="5BEEDB63" w:rsidR="00016B6A" w:rsidRPr="008939CB" w:rsidRDefault="00FD44FB" w:rsidP="00BE3755">
      <w:pPr>
        <w:spacing w:after="0" w:line="240" w:lineRule="auto"/>
        <w:ind w:left="-5" w:right="51"/>
        <w:rPr>
          <w:color w:val="auto"/>
          <w:szCs w:val="24"/>
        </w:rPr>
      </w:pPr>
      <w:r w:rsidRPr="008939CB">
        <w:rPr>
          <w:color w:val="auto"/>
          <w:szCs w:val="24"/>
        </w:rPr>
        <w:t>Algatab Vabariigi Valitsus</w:t>
      </w:r>
    </w:p>
    <w:p w14:paraId="689AE158" w14:textId="75633A88" w:rsidR="00016B6A" w:rsidRDefault="00016B6A" w:rsidP="00BE3755">
      <w:pPr>
        <w:spacing w:after="0" w:line="240" w:lineRule="auto"/>
        <w:ind w:left="0" w:firstLine="0"/>
        <w:jc w:val="left"/>
        <w:rPr>
          <w:color w:val="auto"/>
          <w:szCs w:val="24"/>
        </w:rPr>
      </w:pPr>
    </w:p>
    <w:p w14:paraId="1317F858" w14:textId="77777777" w:rsidR="00E1568E" w:rsidRPr="00E1568E" w:rsidRDefault="00E1568E" w:rsidP="00BE3755">
      <w:pPr>
        <w:spacing w:after="0" w:line="240" w:lineRule="auto"/>
        <w:ind w:left="0" w:firstLine="0"/>
        <w:jc w:val="left"/>
        <w:rPr>
          <w:color w:val="auto"/>
          <w:szCs w:val="24"/>
        </w:rPr>
      </w:pPr>
      <w:r w:rsidRPr="00E1568E">
        <w:rPr>
          <w:color w:val="auto"/>
          <w:szCs w:val="24"/>
        </w:rPr>
        <w:t>(allkirjastatud digitaalselt)</w:t>
      </w:r>
    </w:p>
    <w:p w14:paraId="20BDE24D" w14:textId="77777777" w:rsidR="00E1568E" w:rsidRPr="008939CB" w:rsidRDefault="00E1568E" w:rsidP="00BE3755">
      <w:pPr>
        <w:spacing w:after="0" w:line="240" w:lineRule="auto"/>
        <w:ind w:left="0" w:firstLine="0"/>
        <w:jc w:val="left"/>
        <w:rPr>
          <w:color w:val="auto"/>
          <w:szCs w:val="24"/>
        </w:rPr>
      </w:pPr>
    </w:p>
    <w:p w14:paraId="128FBCFD" w14:textId="24BD66B0" w:rsidR="00CA3CB0" w:rsidRDefault="00FD44FB" w:rsidP="00BE3755">
      <w:pPr>
        <w:spacing w:after="0" w:line="240" w:lineRule="auto"/>
        <w:ind w:left="-5" w:right="51"/>
        <w:rPr>
          <w:color w:val="auto"/>
          <w:szCs w:val="24"/>
        </w:rPr>
      </w:pPr>
      <w:r w:rsidRPr="008939CB">
        <w:rPr>
          <w:color w:val="auto"/>
          <w:szCs w:val="24"/>
        </w:rPr>
        <w:t>Vabariigi Valitsuse nime</w:t>
      </w:r>
      <w:r w:rsidR="00CA21B1">
        <w:rPr>
          <w:color w:val="auto"/>
          <w:szCs w:val="24"/>
        </w:rPr>
        <w:t>l</w:t>
      </w:r>
    </w:p>
    <w:sectPr w:rsidR="00CA3CB0" w:rsidSect="00720568">
      <w:footerReference w:type="default" r:id="rId15"/>
      <w:pgSz w:w="11906" w:h="16838"/>
      <w:pgMar w:top="1134" w:right="1134" w:bottom="1134" w:left="1701"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kus Ühtigi" w:date="2024-08-12T14:19:00Z" w:initials="MÜ">
    <w:p w14:paraId="7EF351B4" w14:textId="77777777" w:rsidR="00057F39" w:rsidRDefault="00DB70BB" w:rsidP="00057F39">
      <w:pPr>
        <w:pStyle w:val="Kommentaaritekst"/>
        <w:ind w:left="0" w:firstLine="0"/>
        <w:jc w:val="left"/>
      </w:pPr>
      <w:r>
        <w:rPr>
          <w:rStyle w:val="Kommentaariviide"/>
        </w:rPr>
        <w:annotationRef/>
      </w:r>
      <w:r w:rsidR="00057F39">
        <w:t xml:space="preserve">Riigikogu juhatuse 2014. aasta 10. aprilli otsusega nr 70 kehtestatud eelnõu ja seletuskirja vormistamise juhendi kohaselt (lk 2) peaks tekst algama pealkirja järel ülejärgmiselt realt. Antud juhul on vahe kaks tühja rida. </w:t>
      </w:r>
    </w:p>
  </w:comment>
  <w:comment w:id="2" w:author="Mari Koik" w:date="2024-08-29T11:41:00Z" w:initials="MK">
    <w:p w14:paraId="560CB6FD" w14:textId="77777777" w:rsidR="00836643" w:rsidRDefault="00836643" w:rsidP="00836643">
      <w:pPr>
        <w:pStyle w:val="Kommentaaritekst"/>
        <w:ind w:left="0" w:firstLine="0"/>
        <w:jc w:val="left"/>
      </w:pPr>
      <w:r>
        <w:rPr>
          <w:rStyle w:val="Kommentaariviide"/>
        </w:rPr>
        <w:annotationRef/>
      </w:r>
      <w:r>
        <w:t>Täname korralikult toimetatud eelnõu eest. Arvatavasti ei ole toimetaja siiski näinud eelnõu päris viimast versiooni, seetõttu mõned keelemärkused allpool siiski on. Loodetavasti saate need arvesse võtta.</w:t>
      </w:r>
    </w:p>
  </w:comment>
  <w:comment w:id="5" w:author="Mari Koik" w:date="2024-08-29T11:24:00Z" w:initials="MK">
    <w:p w14:paraId="14A303E0" w14:textId="776E704F" w:rsidR="004619B1" w:rsidRDefault="004619B1" w:rsidP="004619B1">
      <w:pPr>
        <w:pStyle w:val="Kommentaaritekst"/>
        <w:ind w:left="0" w:firstLine="0"/>
        <w:jc w:val="left"/>
      </w:pPr>
      <w:r>
        <w:rPr>
          <w:rStyle w:val="Kommentaariviide"/>
        </w:rPr>
        <w:annotationRef/>
      </w:r>
      <w:r>
        <w:t>LKS-i kehtiva sõnastuse eeskujul</w:t>
      </w:r>
    </w:p>
  </w:comment>
  <w:comment w:id="8" w:author="Markus Ühtigi" w:date="2024-09-04T14:06:00Z" w:initials="MÜ">
    <w:p w14:paraId="72798DEE" w14:textId="77777777" w:rsidR="00AC72D6" w:rsidRDefault="00AC72D6" w:rsidP="00AC72D6">
      <w:pPr>
        <w:pStyle w:val="Kommentaaritekst"/>
        <w:ind w:left="0" w:firstLine="0"/>
        <w:jc w:val="left"/>
      </w:pPr>
      <w:r>
        <w:rPr>
          <w:rStyle w:val="Kommentaariviide"/>
        </w:rPr>
        <w:annotationRef/>
      </w:r>
      <w:r>
        <w:t xml:space="preserve">Kas loetelus mitmuse kasutamine on tingimata vajalik? Iseenesest HÕNTE § 15 lg 4 kohaselt tuleks võimaluse korral eelistada ainsust. Kui antud juhul mitmuse ja ainsuse vahel õiguslik erinevus puudub, tuleks kasutada ainsust. </w:t>
      </w:r>
    </w:p>
  </w:comment>
  <w:comment w:id="11" w:author="Mari Koik" w:date="2024-08-13T12:44:00Z" w:initials="MK">
    <w:p w14:paraId="2C08961E" w14:textId="0229712A" w:rsidR="00847B71" w:rsidRDefault="00847B71" w:rsidP="00847B71">
      <w:pPr>
        <w:pStyle w:val="Kommentaaritekst"/>
        <w:ind w:left="0" w:firstLine="0"/>
        <w:jc w:val="left"/>
      </w:pPr>
      <w:r>
        <w:rPr>
          <w:rStyle w:val="Kommentaariviide"/>
        </w:rPr>
        <w:annotationRef/>
      </w:r>
      <w:r>
        <w:t>Nii on läbivalt kehtivas LKS-is.</w:t>
      </w:r>
    </w:p>
  </w:comment>
  <w:comment w:id="16" w:author="Mari Koik" w:date="2024-08-29T11:26:00Z" w:initials="MK">
    <w:p w14:paraId="48E63DE1" w14:textId="77777777" w:rsidR="004619B1" w:rsidRDefault="004619B1" w:rsidP="004619B1">
      <w:pPr>
        <w:pStyle w:val="Kommentaaritekst"/>
        <w:ind w:left="0" w:firstLine="0"/>
        <w:jc w:val="left"/>
      </w:pPr>
      <w:r>
        <w:rPr>
          <w:rStyle w:val="Kommentaariviide"/>
        </w:rPr>
        <w:annotationRef/>
      </w:r>
      <w:r>
        <w:t>Siin lühivarianti ei ole, seega pole vaja ka sulgudes uuesti nimetada.</w:t>
      </w:r>
    </w:p>
  </w:comment>
  <w:comment w:id="20" w:author="Mari Koik" w:date="2024-08-13T12:49:00Z" w:initials="MK">
    <w:p w14:paraId="7A28B1DA" w14:textId="13A2DFD6" w:rsidR="00847B71" w:rsidRDefault="00847B71" w:rsidP="00847B71">
      <w:pPr>
        <w:pStyle w:val="Kommentaaritekst"/>
        <w:ind w:left="0" w:firstLine="0"/>
        <w:jc w:val="left"/>
      </w:pPr>
      <w:r>
        <w:rPr>
          <w:rStyle w:val="Kommentaariviide"/>
        </w:rPr>
        <w:annotationRef/>
      </w:r>
      <w:r>
        <w:t>Piisab ainsusest</w:t>
      </w:r>
    </w:p>
  </w:comment>
  <w:comment w:id="39" w:author="Markus Ühtigi" w:date="2024-09-04T14:40:00Z" w:initials="MÜ">
    <w:p w14:paraId="72AA95ED" w14:textId="77777777" w:rsidR="00657235" w:rsidRDefault="00657235" w:rsidP="00657235">
      <w:pPr>
        <w:pStyle w:val="Kommentaaritekst"/>
        <w:ind w:left="0" w:firstLine="0"/>
        <w:jc w:val="left"/>
      </w:pPr>
      <w:r>
        <w:rPr>
          <w:rStyle w:val="Kommentaariviide"/>
        </w:rPr>
        <w:annotationRef/>
      </w:r>
      <w:r>
        <w:t>Muudetavas redaktsioonis on "peatükis".</w:t>
      </w:r>
    </w:p>
  </w:comment>
  <w:comment w:id="42" w:author="Mari Koik" w:date="2024-08-29T11:27:00Z" w:initials="MK">
    <w:p w14:paraId="39136258" w14:textId="48453AE2" w:rsidR="00100682" w:rsidRDefault="00100682" w:rsidP="00100682">
      <w:pPr>
        <w:pStyle w:val="Kommentaaritekst"/>
        <w:ind w:left="0" w:firstLine="0"/>
        <w:jc w:val="left"/>
      </w:pPr>
      <w:r>
        <w:rPr>
          <w:rStyle w:val="Kommentaariviide"/>
        </w:rPr>
        <w:annotationRef/>
      </w:r>
      <w:r>
        <w:t xml:space="preserve">Seaduses on imperatiivne ka tavalause, </w:t>
      </w:r>
      <w:r>
        <w:rPr>
          <w:i/>
          <w:iCs/>
        </w:rPr>
        <w:t>peab</w:t>
      </w:r>
      <w:r>
        <w:t xml:space="preserve">- ja </w:t>
      </w:r>
      <w:r>
        <w:rPr>
          <w:i/>
          <w:iCs/>
        </w:rPr>
        <w:t>tuleb</w:t>
      </w:r>
      <w:r>
        <w:t>-konstruktsioone kasutatakse nii vähe kui võimalik.</w:t>
      </w:r>
    </w:p>
  </w:comment>
  <w:comment w:id="46" w:author="Mari Koik" w:date="2024-08-13T15:57:00Z" w:initials="MK">
    <w:p w14:paraId="7A73D752" w14:textId="35D99991" w:rsidR="009F1AAC" w:rsidRDefault="009F1AAC" w:rsidP="009F1AAC">
      <w:pPr>
        <w:pStyle w:val="Kommentaaritekst"/>
        <w:ind w:left="0" w:firstLine="0"/>
        <w:jc w:val="left"/>
      </w:pPr>
      <w:r>
        <w:rPr>
          <w:rStyle w:val="Kommentaariviide"/>
        </w:rPr>
        <w:annotationRef/>
      </w:r>
      <w:r>
        <w:t>Kas võiks lihtsalt nii?</w:t>
      </w:r>
    </w:p>
  </w:comment>
  <w:comment w:id="64" w:author="Markus Ühtigi" w:date="2024-09-04T14:20:00Z" w:initials="MÜ">
    <w:p w14:paraId="140EC16B" w14:textId="77777777" w:rsidR="00B74636" w:rsidRDefault="00B74636" w:rsidP="00B74636">
      <w:pPr>
        <w:pStyle w:val="Kommentaaritekst"/>
        <w:ind w:left="0" w:firstLine="0"/>
        <w:jc w:val="left"/>
      </w:pPr>
      <w:r>
        <w:rPr>
          <w:rStyle w:val="Kommentaariviide"/>
        </w:rPr>
        <w:annotationRef/>
      </w:r>
      <w:r>
        <w:t>Kui asendada "saamisest arvates või lõike 6 alusel määratud tähtaja jooksul", saab vältida sõnakordust. Muidu oleks "saamisest" kaks korda. Kui ei korda seda sõna, on sõnastus selgem ja ökonoomsem.</w:t>
      </w:r>
    </w:p>
  </w:comment>
  <w:comment w:id="66" w:author="Markus Ühtigi" w:date="2024-09-04T09:34:00Z" w:initials="MÜ">
    <w:p w14:paraId="7839D4DF" w14:textId="4EA5206E" w:rsidR="007F11B7" w:rsidRDefault="007F11B7" w:rsidP="007F11B7">
      <w:pPr>
        <w:pStyle w:val="Kommentaaritekst"/>
        <w:ind w:left="0" w:firstLine="0"/>
        <w:jc w:val="left"/>
      </w:pPr>
      <w:r>
        <w:rPr>
          <w:rStyle w:val="Kommentaariviide"/>
        </w:rPr>
        <w:annotationRef/>
      </w:r>
      <w:r>
        <w:t>HÕNTE järgi oleks õigem:</w:t>
      </w:r>
    </w:p>
    <w:p w14:paraId="5DA85B6E" w14:textId="77777777" w:rsidR="007F11B7" w:rsidRDefault="007F11B7" w:rsidP="007F11B7">
      <w:pPr>
        <w:pStyle w:val="Kommentaaritekst"/>
        <w:numPr>
          <w:ilvl w:val="0"/>
          <w:numId w:val="68"/>
        </w:numPr>
        <w:jc w:val="left"/>
      </w:pPr>
      <w:r>
        <w:t>"esimese lause" asemel kasutada "sissejuhatavat lauseosa", kuivõrd tegemist on järgnevatele punktidele ühise osaga, mitte iseseisva lausega. Vt näiteks HÕNTE käsiraamat lk 94;</w:t>
      </w:r>
    </w:p>
    <w:p w14:paraId="1EC884DF" w14:textId="77777777" w:rsidR="007F11B7" w:rsidRDefault="007F11B7" w:rsidP="007F11B7">
      <w:pPr>
        <w:pStyle w:val="Kommentaaritekst"/>
        <w:numPr>
          <w:ilvl w:val="0"/>
          <w:numId w:val="68"/>
        </w:numPr>
        <w:jc w:val="left"/>
      </w:pPr>
      <w:r>
        <w:t xml:space="preserve">kuivõrd muudatus seisneb üksnes "või eksperdirühm" vahele lisamises, tuleks kasutada vormelit "täiendatakse". Vt ka HÕNTE käsiraamat lk 92 ja 101. </w:t>
      </w:r>
    </w:p>
    <w:p w14:paraId="0D9E26CC" w14:textId="77777777" w:rsidR="007F11B7" w:rsidRDefault="007F11B7" w:rsidP="007F11B7">
      <w:pPr>
        <w:pStyle w:val="Kommentaaritekst"/>
        <w:ind w:left="0" w:firstLine="0"/>
        <w:jc w:val="left"/>
      </w:pPr>
    </w:p>
    <w:p w14:paraId="0743140A" w14:textId="77777777" w:rsidR="007F11B7" w:rsidRDefault="007F11B7" w:rsidP="007F11B7">
      <w:pPr>
        <w:pStyle w:val="Kommentaaritekst"/>
        <w:ind w:left="0" w:firstLine="0"/>
        <w:jc w:val="left"/>
      </w:pPr>
      <w:r>
        <w:t>Ehk peaks olema seega:</w:t>
      </w:r>
    </w:p>
    <w:p w14:paraId="33647264" w14:textId="77777777" w:rsidR="007F11B7" w:rsidRDefault="007F11B7" w:rsidP="007F11B7">
      <w:pPr>
        <w:pStyle w:val="Kommentaaritekst"/>
        <w:ind w:left="0" w:firstLine="0"/>
        <w:jc w:val="left"/>
      </w:pPr>
    </w:p>
    <w:p w14:paraId="5FB761C9" w14:textId="77777777" w:rsidR="007F11B7" w:rsidRDefault="007F11B7" w:rsidP="007F11B7">
      <w:pPr>
        <w:pStyle w:val="Kommentaaritekst"/>
        <w:ind w:left="0" w:firstLine="0"/>
        <w:jc w:val="left"/>
      </w:pPr>
      <w:r>
        <w:rPr>
          <w:b/>
          <w:bCs/>
        </w:rPr>
        <w:t>34)</w:t>
      </w:r>
      <w:r>
        <w:t xml:space="preserve"> paragrahvi 69</w:t>
      </w:r>
      <w:r>
        <w:rPr>
          <w:vertAlign w:val="superscript"/>
        </w:rPr>
        <w:t>7</w:t>
      </w:r>
      <w:r>
        <w:t xml:space="preserve"> lõike 4 sissejuhatavat lauseosa täiendatakse pärast sõna "ekspert" sõnadega "või eksperdirühm".</w:t>
      </w:r>
    </w:p>
  </w:comment>
  <w:comment w:id="70" w:author="Mari Koik" w:date="2024-08-23T14:23:00Z" w:initials="MK">
    <w:p w14:paraId="6860EB09" w14:textId="2235AEC0" w:rsidR="007D61AC" w:rsidRDefault="007D61AC" w:rsidP="007D61AC">
      <w:pPr>
        <w:pStyle w:val="Kommentaaritekst"/>
        <w:ind w:left="0" w:firstLine="0"/>
        <w:jc w:val="left"/>
      </w:pPr>
      <w:r>
        <w:rPr>
          <w:rStyle w:val="Kommentaariviide"/>
        </w:rPr>
        <w:annotationRef/>
      </w:r>
      <w:r>
        <w:t>Siin oleks vist sobivam mitmus?</w:t>
      </w:r>
    </w:p>
  </w:comment>
  <w:comment w:id="72" w:author="Mari Koik" w:date="2024-08-23T14:30:00Z" w:initials="MK">
    <w:p w14:paraId="467AF2F0" w14:textId="77777777" w:rsidR="007D61AC" w:rsidRDefault="007D61AC" w:rsidP="007D61AC">
      <w:pPr>
        <w:pStyle w:val="Kommentaaritekst"/>
        <w:ind w:left="0" w:firstLine="0"/>
        <w:jc w:val="left"/>
      </w:pPr>
      <w:r>
        <w:rPr>
          <w:rStyle w:val="Kommentaariviide"/>
        </w:rPr>
        <w:annotationRef/>
      </w:r>
      <w:r>
        <w:t>Et ei oleks valeseost "muu seadus"</w:t>
      </w:r>
    </w:p>
  </w:comment>
  <w:comment w:id="80" w:author="Markus Ühtigi" w:date="2024-09-04T10:00:00Z" w:initials="MÜ">
    <w:p w14:paraId="15AF7C46" w14:textId="77777777" w:rsidR="00C851A5" w:rsidRDefault="00C851A5" w:rsidP="00C851A5">
      <w:pPr>
        <w:pStyle w:val="Kommentaaritekst"/>
        <w:ind w:left="0" w:firstLine="0"/>
        <w:jc w:val="left"/>
      </w:pPr>
      <w:r>
        <w:rPr>
          <w:rStyle w:val="Kommentaariviide"/>
        </w:rPr>
        <w:annotationRef/>
      </w:r>
      <w:r>
        <w:t>Kuivõrd lisatakse vahele vaid sõna "Natura", tuleks kasutada täiendamisvormelit, vt nt HÕNTE käsiraamat lk-d 92 ja 101. Seega oleks õigem:</w:t>
      </w:r>
    </w:p>
    <w:p w14:paraId="083F4201" w14:textId="77777777" w:rsidR="00C851A5" w:rsidRDefault="00C851A5" w:rsidP="00C851A5">
      <w:pPr>
        <w:pStyle w:val="Kommentaaritekst"/>
        <w:ind w:left="0" w:firstLine="0"/>
        <w:jc w:val="left"/>
      </w:pPr>
    </w:p>
    <w:p w14:paraId="7DD3E4A8" w14:textId="77777777" w:rsidR="00C851A5" w:rsidRDefault="00C851A5" w:rsidP="00C851A5">
      <w:pPr>
        <w:pStyle w:val="Kommentaaritekst"/>
        <w:ind w:left="0" w:firstLine="0"/>
        <w:jc w:val="left"/>
      </w:pPr>
      <w:r>
        <w:rPr>
          <w:b/>
          <w:bCs/>
        </w:rPr>
        <w:t xml:space="preserve">42) </w:t>
      </w:r>
      <w:r>
        <w:t>paragrahvi 69</w:t>
      </w:r>
      <w:r>
        <w:rPr>
          <w:vertAlign w:val="superscript"/>
        </w:rPr>
        <w:t>8</w:t>
      </w:r>
      <w:r>
        <w:t xml:space="preserve"> lõiget 5 täiendatakse pärast sõna "avalikustatakse" sõnaga "Natura". </w:t>
      </w:r>
    </w:p>
    <w:p w14:paraId="0852359D" w14:textId="77777777" w:rsidR="00C851A5" w:rsidRDefault="00C851A5" w:rsidP="00C851A5">
      <w:pPr>
        <w:pStyle w:val="Kommentaaritekst"/>
        <w:ind w:left="0" w:firstLine="0"/>
        <w:jc w:val="left"/>
      </w:pPr>
    </w:p>
  </w:comment>
  <w:comment w:id="81" w:author="Mari Koik" w:date="2024-08-23T14:52:00Z" w:initials="MK">
    <w:p w14:paraId="38B5A508" w14:textId="79B4783F" w:rsidR="00E9450B" w:rsidRDefault="00E9450B" w:rsidP="00E9450B">
      <w:pPr>
        <w:pStyle w:val="Kommentaaritekst"/>
        <w:ind w:left="0" w:firstLine="0"/>
        <w:jc w:val="left"/>
      </w:pPr>
      <w:r>
        <w:rPr>
          <w:rStyle w:val="Kommentaariviide"/>
        </w:rPr>
        <w:annotationRef/>
      </w:r>
      <w:r>
        <w:t>Et oleks selge, et on kaks tegevuskava, mitte üks</w:t>
      </w:r>
    </w:p>
  </w:comment>
  <w:comment w:id="84" w:author="Mari Koik" w:date="2024-08-23T15:02:00Z" w:initials="MK">
    <w:p w14:paraId="5EB3CDDC" w14:textId="77777777" w:rsidR="00D3230B" w:rsidRDefault="00D3230B" w:rsidP="00D3230B">
      <w:pPr>
        <w:pStyle w:val="Kommentaaritekst"/>
        <w:ind w:left="0" w:firstLine="0"/>
        <w:jc w:val="left"/>
      </w:pPr>
      <w:r>
        <w:rPr>
          <w:rStyle w:val="Kommentaariviide"/>
        </w:rPr>
        <w:annotationRef/>
      </w:r>
      <w:r>
        <w:t>Võib jätta alles olemasoleva koma, seeasemel et asendada üks koma teisega.</w:t>
      </w:r>
    </w:p>
  </w:comment>
  <w:comment w:id="89" w:author="Mari Koik" w:date="2024-08-23T15:05:00Z" w:initials="MK">
    <w:p w14:paraId="618A86BA" w14:textId="77777777" w:rsidR="00D3230B" w:rsidRDefault="00D3230B" w:rsidP="00D3230B">
      <w:pPr>
        <w:pStyle w:val="Kommentaaritekst"/>
        <w:ind w:left="0" w:firstLine="0"/>
        <w:jc w:val="left"/>
      </w:pPr>
      <w:r>
        <w:rPr>
          <w:rStyle w:val="Kommentaariviide"/>
        </w:rPr>
        <w:annotationRef/>
      </w:r>
      <w:r>
        <w:t xml:space="preserve">Ei pea vist olema nii, et osa loetelust on seotud </w:t>
      </w:r>
      <w:r>
        <w:rPr>
          <w:i/>
          <w:iCs/>
        </w:rPr>
        <w:t>või</w:t>
      </w:r>
      <w:r>
        <w:t xml:space="preserve">'ga ja osa </w:t>
      </w:r>
      <w:r>
        <w:rPr>
          <w:i/>
          <w:iCs/>
        </w:rPr>
        <w:t>ja</w:t>
      </w:r>
      <w:r>
        <w:t>'ga?</w:t>
      </w:r>
    </w:p>
  </w:comment>
  <w:comment w:id="93" w:author="Mari Koik" w:date="2024-08-23T15:05:00Z" w:initials="MK">
    <w:p w14:paraId="765990A7" w14:textId="77777777" w:rsidR="00D3230B" w:rsidRDefault="00D3230B" w:rsidP="00D3230B">
      <w:pPr>
        <w:pStyle w:val="Kommentaaritekst"/>
        <w:ind w:left="0" w:firstLine="0"/>
        <w:jc w:val="left"/>
      </w:pPr>
      <w:r>
        <w:rPr>
          <w:rStyle w:val="Kommentaariviide"/>
        </w:rPr>
        <w:annotationRef/>
      </w:r>
      <w:r>
        <w:t>Koma ära</w:t>
      </w:r>
    </w:p>
  </w:comment>
  <w:comment w:id="105" w:author="Mari Koik" w:date="2024-08-23T15:20:00Z" w:initials="MK">
    <w:p w14:paraId="35548316" w14:textId="77777777" w:rsidR="009C3364" w:rsidRDefault="009C3364" w:rsidP="009C3364">
      <w:pPr>
        <w:pStyle w:val="Kommentaaritekst"/>
        <w:ind w:left="0" w:firstLine="0"/>
        <w:jc w:val="left"/>
      </w:pPr>
      <w:r>
        <w:rPr>
          <w:rStyle w:val="Kommentaariviide"/>
        </w:rPr>
        <w:annotationRef/>
      </w:r>
      <w:r>
        <w:t>Kas nii?</w:t>
      </w:r>
    </w:p>
  </w:comment>
  <w:comment w:id="108" w:author="Markus Ühtigi" w:date="2024-09-04T10:33:00Z" w:initials="MÜ">
    <w:p w14:paraId="73420597" w14:textId="77777777" w:rsidR="00536BA2" w:rsidRDefault="00536BA2" w:rsidP="00536BA2">
      <w:pPr>
        <w:pStyle w:val="Kommentaaritekst"/>
        <w:ind w:left="0" w:firstLine="0"/>
        <w:jc w:val="left"/>
      </w:pPr>
      <w:r>
        <w:rPr>
          <w:rStyle w:val="Kommentaariviide"/>
        </w:rPr>
        <w:annotationRef/>
      </w:r>
      <w:r>
        <w:t>Ilmselt on siin mõeldud ikkagi § 40 lg 4 p 8(1)? Kui jah, muuta vastavalt ümber.</w:t>
      </w:r>
    </w:p>
  </w:comment>
  <w:comment w:id="109" w:author="Mari Koik" w:date="2024-08-12T12:47:00Z" w:initials="MK">
    <w:p w14:paraId="3414C1B2" w14:textId="3C686F8E" w:rsidR="004B128E" w:rsidRDefault="004B128E" w:rsidP="004B128E">
      <w:pPr>
        <w:pStyle w:val="Kommentaaritekst"/>
        <w:ind w:left="0" w:firstLine="0"/>
        <w:jc w:val="left"/>
      </w:pPr>
      <w:r>
        <w:rPr>
          <w:rStyle w:val="Kommentaariviide"/>
        </w:rPr>
        <w:annotationRef/>
      </w:r>
      <w:r>
        <w:t>Koma ära</w:t>
      </w:r>
    </w:p>
  </w:comment>
  <w:comment w:id="111" w:author="Mari Koik" w:date="2024-08-29T10:04:00Z" w:initials="MK">
    <w:p w14:paraId="5ADD2A46" w14:textId="77777777" w:rsidR="003B100E" w:rsidRDefault="003B100E" w:rsidP="003B100E">
      <w:pPr>
        <w:pStyle w:val="Kommentaaritekst"/>
        <w:ind w:left="0" w:firstLine="0"/>
        <w:jc w:val="left"/>
      </w:pPr>
      <w:r>
        <w:rPr>
          <w:rStyle w:val="Kommentaariviide"/>
        </w:rPr>
        <w:annotationRef/>
      </w:r>
      <w:r>
        <w:t>koolon</w:t>
      </w:r>
    </w:p>
  </w:comment>
  <w:comment w:id="129" w:author="Markus Ühtigi" w:date="2024-09-04T10:37:00Z" w:initials="MÜ">
    <w:p w14:paraId="2E12C155" w14:textId="77777777" w:rsidR="00536BA2" w:rsidRDefault="00536BA2" w:rsidP="00536BA2">
      <w:pPr>
        <w:pStyle w:val="Kommentaaritekst"/>
        <w:ind w:left="0" w:firstLine="0"/>
        <w:jc w:val="left"/>
      </w:pPr>
      <w:r>
        <w:rPr>
          <w:rStyle w:val="Kommentaariviide"/>
        </w:rPr>
        <w:annotationRef/>
      </w:r>
      <w:r>
        <w:t>HÕNTE § 36 lg 2 kohaselt peaks maamaksuseadusega seonduv olema eelnõus järjekorras kolmas ning metsaseadusega seonduv viimane (tähestikuline järjekord).</w:t>
      </w:r>
    </w:p>
  </w:comment>
  <w:comment w:id="130" w:author="Mari Koik" w:date="2024-08-29T10:41:00Z" w:initials="MK">
    <w:p w14:paraId="7E50174C" w14:textId="04BF0945" w:rsidR="00460B0B" w:rsidRDefault="00460B0B" w:rsidP="00460B0B">
      <w:pPr>
        <w:pStyle w:val="Kommentaaritekst"/>
        <w:ind w:left="0" w:firstLine="0"/>
        <w:jc w:val="left"/>
      </w:pPr>
      <w:r>
        <w:rPr>
          <w:rStyle w:val="Kommentaariviide"/>
        </w:rPr>
        <w:annotationRef/>
      </w:r>
      <w:r>
        <w:t>Piisab ehk ainsusest?</w:t>
      </w:r>
    </w:p>
  </w:comment>
  <w:comment w:id="141" w:author="Mari Koik" w:date="2024-08-29T10:42:00Z" w:initials="MK">
    <w:p w14:paraId="32F68CED" w14:textId="77777777" w:rsidR="00460B0B" w:rsidRDefault="00460B0B" w:rsidP="00460B0B">
      <w:pPr>
        <w:pStyle w:val="Kommentaaritekst"/>
        <w:ind w:left="0" w:firstLine="0"/>
        <w:jc w:val="left"/>
      </w:pPr>
      <w:r>
        <w:rPr>
          <w:rStyle w:val="Kommentaariviide"/>
        </w:rPr>
        <w:annotationRef/>
      </w:r>
      <w:r>
        <w:t>Kas nii?</w:t>
      </w:r>
    </w:p>
  </w:comment>
  <w:comment w:id="146" w:author="Mari Koik" w:date="2024-08-29T10:43:00Z" w:initials="MK">
    <w:p w14:paraId="7DEDF38D" w14:textId="77777777" w:rsidR="00460B0B" w:rsidRDefault="00460B0B" w:rsidP="00460B0B">
      <w:pPr>
        <w:pStyle w:val="Kommentaaritekst"/>
        <w:ind w:left="0" w:firstLine="0"/>
        <w:jc w:val="left"/>
      </w:pPr>
      <w:r>
        <w:rPr>
          <w:rStyle w:val="Kommentaariviide"/>
        </w:rPr>
        <w:annotationRef/>
      </w:r>
      <w:r>
        <w:t xml:space="preserve">Peaks vist ikkagi olema sõnastatud nii, et maamaksu ei maksta </w:t>
      </w:r>
      <w:r>
        <w:rPr>
          <w:u w:val="single"/>
        </w:rPr>
        <w:t>maalt</w:t>
      </w:r>
      <w:r>
        <w:t xml:space="preserve"> (mitte alalt vms)?</w:t>
      </w:r>
    </w:p>
  </w:comment>
  <w:comment w:id="148" w:author="Mari Koik" w:date="2024-08-29T10:46:00Z" w:initials="MK">
    <w:p w14:paraId="3B44E86A" w14:textId="77777777" w:rsidR="00460B0B" w:rsidRDefault="00460B0B" w:rsidP="00460B0B">
      <w:pPr>
        <w:pStyle w:val="Kommentaaritekst"/>
        <w:ind w:left="0" w:firstLine="0"/>
        <w:jc w:val="left"/>
      </w:pPr>
      <w:r>
        <w:rPr>
          <w:rStyle w:val="Kommentaariviide"/>
        </w:rPr>
        <w:annotationRef/>
      </w:r>
      <w:r>
        <w:t>lahku</w:t>
      </w:r>
    </w:p>
  </w:comment>
  <w:comment w:id="151" w:author="Mari Koik" w:date="2024-08-29T11:04:00Z" w:initials="MK">
    <w:p w14:paraId="43EAC49C" w14:textId="77777777" w:rsidR="004619B1" w:rsidRDefault="00545768" w:rsidP="004619B1">
      <w:pPr>
        <w:pStyle w:val="Kommentaaritekst"/>
        <w:ind w:left="0" w:firstLine="0"/>
        <w:jc w:val="left"/>
      </w:pPr>
      <w:r>
        <w:rPr>
          <w:rStyle w:val="Kommentaariviide"/>
        </w:rPr>
        <w:annotationRef/>
      </w:r>
      <w:r w:rsidR="004619B1">
        <w:t xml:space="preserve">Kas see </w:t>
      </w:r>
      <w:r w:rsidR="004619B1">
        <w:rPr>
          <w:i/>
          <w:iCs/>
        </w:rPr>
        <w:t>välja-arvatud</w:t>
      </w:r>
      <w:r w:rsidR="004619B1">
        <w:t xml:space="preserve">-kiil peaks käima kogu eelneva loetelu kohta? Kui jah, siis kahjuks see ei tule sõnastusest selgelt välja. </w:t>
      </w:r>
    </w:p>
    <w:p w14:paraId="20856393" w14:textId="77777777" w:rsidR="004619B1" w:rsidRDefault="004619B1" w:rsidP="004619B1">
      <w:pPr>
        <w:pStyle w:val="Kommentaaritekst"/>
        <w:ind w:left="0" w:firstLine="0"/>
        <w:jc w:val="left"/>
      </w:pPr>
      <w:r>
        <w:t xml:space="preserve">Võiks ehk kaaluda, kas teha eraldi lõige, nt </w:t>
      </w:r>
    </w:p>
    <w:p w14:paraId="3849BC25" w14:textId="77777777" w:rsidR="004619B1" w:rsidRDefault="004619B1" w:rsidP="004619B1">
      <w:pPr>
        <w:pStyle w:val="Kommentaaritekst"/>
        <w:ind w:left="0" w:firstLine="0"/>
        <w:jc w:val="left"/>
      </w:pPr>
      <w:r>
        <w:rPr>
          <w:i/>
          <w:iCs/>
        </w:rPr>
        <w:t>2</w:t>
      </w:r>
      <w:r>
        <w:rPr>
          <w:i/>
          <w:iCs/>
          <w:vertAlign w:val="superscript"/>
        </w:rPr>
        <w:t>1</w:t>
      </w:r>
      <w:r>
        <w:rPr>
          <w:i/>
          <w:iCs/>
        </w:rPr>
        <w:t>) Lõiget 2 ei kohaldata § 4 lõike 1 punktis 1</w:t>
      </w:r>
      <w:r>
        <w:rPr>
          <w:i/>
          <w:iCs/>
          <w:vertAlign w:val="superscript"/>
        </w:rPr>
        <w:t xml:space="preserve">1 </w:t>
      </w:r>
      <w:r>
        <w:rPr>
          <w:i/>
          <w:iCs/>
        </w:rPr>
        <w:t>nimetatud juhul.</w:t>
      </w:r>
      <w:r>
        <w:t xml:space="preserve"> Vms.</w:t>
      </w:r>
    </w:p>
    <w:p w14:paraId="7FC3A4B0" w14:textId="77777777" w:rsidR="004619B1" w:rsidRDefault="004619B1" w:rsidP="004619B1">
      <w:pPr>
        <w:pStyle w:val="Kommentaaritekst"/>
        <w:ind w:left="0" w:firstLine="0"/>
        <w:jc w:val="left"/>
      </w:pPr>
      <w:r>
        <w:t>Siis peaks vist veeseaduse osa tegema lõikeks 2</w:t>
      </w:r>
      <w:r>
        <w:rPr>
          <w:vertAlign w:val="superscript"/>
        </w:rPr>
        <w:t>2</w:t>
      </w:r>
      <w:r>
        <w:t xml:space="preserve">? </w:t>
      </w:r>
    </w:p>
    <w:p w14:paraId="0F91FE8F" w14:textId="77777777" w:rsidR="004619B1" w:rsidRDefault="004619B1" w:rsidP="004619B1">
      <w:pPr>
        <w:pStyle w:val="Kommentaaritekst"/>
        <w:ind w:left="0" w:firstLine="0"/>
        <w:jc w:val="left"/>
      </w:pPr>
    </w:p>
    <w:p w14:paraId="7C04D01B" w14:textId="77777777" w:rsidR="004619B1" w:rsidRDefault="004619B1" w:rsidP="004619B1">
      <w:pPr>
        <w:pStyle w:val="Kommentaaritekst"/>
        <w:ind w:left="0" w:firstLine="0"/>
        <w:jc w:val="left"/>
      </w:pPr>
      <w:r>
        <w:t xml:space="preserve">Võib ka kuidagi kolmandat moodi. Igatahes praegu jääb mulje, et </w:t>
      </w:r>
      <w:r>
        <w:rPr>
          <w:i/>
          <w:iCs/>
        </w:rPr>
        <w:t>välja arvatud</w:t>
      </w:r>
      <w:r>
        <w:t xml:space="preserve"> käib ainult § 68 kohta. Pealegi, looduse üksikobjekti p-s 1</w:t>
      </w:r>
      <w:r>
        <w:rPr>
          <w:vertAlign w:val="superscript"/>
        </w:rPr>
        <w:t>1</w:t>
      </w:r>
      <w:r>
        <w:t xml:space="preserve"> üldse ei nimetatagi...</w:t>
      </w:r>
    </w:p>
  </w:comment>
  <w:comment w:id="152" w:author="Markus Ühtigi" w:date="2024-08-12T14:24:00Z" w:initials="MÜ">
    <w:p w14:paraId="696289AF" w14:textId="0BC90FB0" w:rsidR="00DB70BB" w:rsidRDefault="00DB70BB" w:rsidP="00DB70BB">
      <w:pPr>
        <w:pStyle w:val="Kommentaaritekst"/>
        <w:ind w:left="0" w:firstLine="0"/>
        <w:jc w:val="left"/>
      </w:pPr>
      <w:r>
        <w:rPr>
          <w:rStyle w:val="Kommentaariviide"/>
        </w:rPr>
        <w:annotationRef/>
      </w:r>
      <w:r>
        <w:t xml:space="preserve">Pärast eelnõu põhiteksti lõppu peaks enne järgmisi andmeid olema kolm tühja rida, antud juhul on neli. Vt viidatud eelnõu vormistamise juhend (lk 3).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F351B4" w15:done="0"/>
  <w15:commentEx w15:paraId="560CB6FD" w15:done="0"/>
  <w15:commentEx w15:paraId="14A303E0" w15:done="0"/>
  <w15:commentEx w15:paraId="72798DEE" w15:done="0"/>
  <w15:commentEx w15:paraId="2C08961E" w15:done="0"/>
  <w15:commentEx w15:paraId="48E63DE1" w15:done="0"/>
  <w15:commentEx w15:paraId="7A28B1DA" w15:done="0"/>
  <w15:commentEx w15:paraId="72AA95ED" w15:done="0"/>
  <w15:commentEx w15:paraId="39136258" w15:done="0"/>
  <w15:commentEx w15:paraId="7A73D752" w15:done="0"/>
  <w15:commentEx w15:paraId="140EC16B" w15:done="0"/>
  <w15:commentEx w15:paraId="5FB761C9" w15:done="0"/>
  <w15:commentEx w15:paraId="6860EB09" w15:done="0"/>
  <w15:commentEx w15:paraId="467AF2F0" w15:done="0"/>
  <w15:commentEx w15:paraId="0852359D" w15:done="0"/>
  <w15:commentEx w15:paraId="38B5A508" w15:done="0"/>
  <w15:commentEx w15:paraId="5EB3CDDC" w15:done="0"/>
  <w15:commentEx w15:paraId="618A86BA" w15:done="0"/>
  <w15:commentEx w15:paraId="765990A7" w15:done="0"/>
  <w15:commentEx w15:paraId="35548316" w15:done="0"/>
  <w15:commentEx w15:paraId="73420597" w15:done="0"/>
  <w15:commentEx w15:paraId="3414C1B2" w15:done="0"/>
  <w15:commentEx w15:paraId="5ADD2A46" w15:done="0"/>
  <w15:commentEx w15:paraId="2E12C155" w15:done="0"/>
  <w15:commentEx w15:paraId="7E50174C" w15:done="0"/>
  <w15:commentEx w15:paraId="32F68CED" w15:done="0"/>
  <w15:commentEx w15:paraId="7DEDF38D" w15:done="0"/>
  <w15:commentEx w15:paraId="3B44E86A" w15:done="0"/>
  <w15:commentEx w15:paraId="7C04D01B" w15:done="0"/>
  <w15:commentEx w15:paraId="696289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4988D" w16cex:dateUtc="2024-08-12T11:19:00Z"/>
  <w16cex:commentExtensible w16cex:durableId="2A7ADD07" w16cex:dateUtc="2024-08-29T08:41:00Z"/>
  <w16cex:commentExtensible w16cex:durableId="2A7AD8D9" w16cex:dateUtc="2024-08-29T08:24:00Z"/>
  <w16cex:commentExtensible w16cex:durableId="2A82E7D9" w16cex:dateUtc="2024-09-04T11:06:00Z"/>
  <w16cex:commentExtensible w16cex:durableId="2A65D3B7" w16cex:dateUtc="2024-08-13T09:44:00Z"/>
  <w16cex:commentExtensible w16cex:durableId="2A7AD94B" w16cex:dateUtc="2024-08-29T08:26:00Z"/>
  <w16cex:commentExtensible w16cex:durableId="2A65D4F3" w16cex:dateUtc="2024-08-13T09:49:00Z"/>
  <w16cex:commentExtensible w16cex:durableId="2A82EFDD" w16cex:dateUtc="2024-09-04T11:40:00Z"/>
  <w16cex:commentExtensible w16cex:durableId="2A7AD9BE" w16cex:dateUtc="2024-08-29T08:27:00Z"/>
  <w16cex:commentExtensible w16cex:durableId="2A6600EA" w16cex:dateUtc="2024-08-13T12:57:00Z"/>
  <w16cex:commentExtensible w16cex:durableId="2A82EB4B" w16cex:dateUtc="2024-09-04T11:20:00Z"/>
  <w16cex:commentExtensible w16cex:durableId="2A82A83F" w16cex:dateUtc="2024-09-04T06:34:00Z"/>
  <w16cex:commentExtensible w16cex:durableId="2A7319E7" w16cex:dateUtc="2024-08-23T11:23:00Z"/>
  <w16cex:commentExtensible w16cex:durableId="2A731B84" w16cex:dateUtc="2024-08-23T11:30:00Z"/>
  <w16cex:commentExtensible w16cex:durableId="2A82AE34" w16cex:dateUtc="2024-09-04T07:00:00Z"/>
  <w16cex:commentExtensible w16cex:durableId="2A7320A6" w16cex:dateUtc="2024-08-23T11:52:00Z"/>
  <w16cex:commentExtensible w16cex:durableId="2A7322FC" w16cex:dateUtc="2024-08-23T12:02:00Z"/>
  <w16cex:commentExtensible w16cex:durableId="2A7323AE" w16cex:dateUtc="2024-08-23T12:05:00Z"/>
  <w16cex:commentExtensible w16cex:durableId="2A7323C5" w16cex:dateUtc="2024-08-23T12:05:00Z"/>
  <w16cex:commentExtensible w16cex:durableId="2A73274F" w16cex:dateUtc="2024-08-23T12:20:00Z"/>
  <w16cex:commentExtensible w16cex:durableId="2A82B602" w16cex:dateUtc="2024-09-04T07:33:00Z"/>
  <w16cex:commentExtensible w16cex:durableId="2A6482FD" w16cex:dateUtc="2024-08-12T09:47:00Z"/>
  <w16cex:commentExtensible w16cex:durableId="2A7AC639" w16cex:dateUtc="2024-08-29T07:04:00Z"/>
  <w16cex:commentExtensible w16cex:durableId="2A82B702" w16cex:dateUtc="2024-09-04T07:37:00Z"/>
  <w16cex:commentExtensible w16cex:durableId="2A7ACEDA" w16cex:dateUtc="2024-08-29T07:41:00Z"/>
  <w16cex:commentExtensible w16cex:durableId="2A7ACF0A" w16cex:dateUtc="2024-08-29T07:42:00Z"/>
  <w16cex:commentExtensible w16cex:durableId="2A7ACF41" w16cex:dateUtc="2024-08-29T07:43:00Z"/>
  <w16cex:commentExtensible w16cex:durableId="2A7AD020" w16cex:dateUtc="2024-08-29T07:46:00Z"/>
  <w16cex:commentExtensible w16cex:durableId="2A7AD429" w16cex:dateUtc="2024-08-29T08:04:00Z"/>
  <w16cex:commentExtensible w16cex:durableId="2A649991" w16cex:dateUtc="2024-08-12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F351B4" w16cid:durableId="2A64988D"/>
  <w16cid:commentId w16cid:paraId="560CB6FD" w16cid:durableId="2A7ADD07"/>
  <w16cid:commentId w16cid:paraId="14A303E0" w16cid:durableId="2A7AD8D9"/>
  <w16cid:commentId w16cid:paraId="72798DEE" w16cid:durableId="2A82E7D9"/>
  <w16cid:commentId w16cid:paraId="2C08961E" w16cid:durableId="2A65D3B7"/>
  <w16cid:commentId w16cid:paraId="48E63DE1" w16cid:durableId="2A7AD94B"/>
  <w16cid:commentId w16cid:paraId="7A28B1DA" w16cid:durableId="2A65D4F3"/>
  <w16cid:commentId w16cid:paraId="72AA95ED" w16cid:durableId="2A82EFDD"/>
  <w16cid:commentId w16cid:paraId="39136258" w16cid:durableId="2A7AD9BE"/>
  <w16cid:commentId w16cid:paraId="7A73D752" w16cid:durableId="2A6600EA"/>
  <w16cid:commentId w16cid:paraId="140EC16B" w16cid:durableId="2A82EB4B"/>
  <w16cid:commentId w16cid:paraId="5FB761C9" w16cid:durableId="2A82A83F"/>
  <w16cid:commentId w16cid:paraId="6860EB09" w16cid:durableId="2A7319E7"/>
  <w16cid:commentId w16cid:paraId="467AF2F0" w16cid:durableId="2A731B84"/>
  <w16cid:commentId w16cid:paraId="0852359D" w16cid:durableId="2A82AE34"/>
  <w16cid:commentId w16cid:paraId="38B5A508" w16cid:durableId="2A7320A6"/>
  <w16cid:commentId w16cid:paraId="5EB3CDDC" w16cid:durableId="2A7322FC"/>
  <w16cid:commentId w16cid:paraId="618A86BA" w16cid:durableId="2A7323AE"/>
  <w16cid:commentId w16cid:paraId="765990A7" w16cid:durableId="2A7323C5"/>
  <w16cid:commentId w16cid:paraId="35548316" w16cid:durableId="2A73274F"/>
  <w16cid:commentId w16cid:paraId="73420597" w16cid:durableId="2A82B602"/>
  <w16cid:commentId w16cid:paraId="3414C1B2" w16cid:durableId="2A6482FD"/>
  <w16cid:commentId w16cid:paraId="5ADD2A46" w16cid:durableId="2A7AC639"/>
  <w16cid:commentId w16cid:paraId="2E12C155" w16cid:durableId="2A82B702"/>
  <w16cid:commentId w16cid:paraId="7E50174C" w16cid:durableId="2A7ACEDA"/>
  <w16cid:commentId w16cid:paraId="32F68CED" w16cid:durableId="2A7ACF0A"/>
  <w16cid:commentId w16cid:paraId="7DEDF38D" w16cid:durableId="2A7ACF41"/>
  <w16cid:commentId w16cid:paraId="3B44E86A" w16cid:durableId="2A7AD020"/>
  <w16cid:commentId w16cid:paraId="7C04D01B" w16cid:durableId="2A7AD429"/>
  <w16cid:commentId w16cid:paraId="696289AF" w16cid:durableId="2A6499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3B55D" w14:textId="77777777" w:rsidR="00720568" w:rsidRDefault="00720568" w:rsidP="0031384B">
      <w:pPr>
        <w:spacing w:after="0" w:line="240" w:lineRule="auto"/>
      </w:pPr>
      <w:r>
        <w:separator/>
      </w:r>
    </w:p>
  </w:endnote>
  <w:endnote w:type="continuationSeparator" w:id="0">
    <w:p w14:paraId="43FC1B52" w14:textId="77777777" w:rsidR="00720568" w:rsidRDefault="00720568" w:rsidP="0031384B">
      <w:pPr>
        <w:spacing w:after="0" w:line="240" w:lineRule="auto"/>
      </w:pPr>
      <w:r>
        <w:continuationSeparator/>
      </w:r>
    </w:p>
  </w:endnote>
  <w:endnote w:type="continuationNotice" w:id="1">
    <w:p w14:paraId="5CAB31D5" w14:textId="77777777" w:rsidR="00337FF3" w:rsidRDefault="00337F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5CBB" w14:textId="049F5699" w:rsidR="003F34E0" w:rsidRDefault="006F4FA8" w:rsidP="00F73566">
    <w:pPr>
      <w:pStyle w:val="Jalus"/>
      <w:ind w:left="3922"/>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44E19" w14:textId="77777777" w:rsidR="00720568" w:rsidRDefault="00720568" w:rsidP="0031384B">
      <w:pPr>
        <w:spacing w:after="0" w:line="240" w:lineRule="auto"/>
      </w:pPr>
      <w:r>
        <w:separator/>
      </w:r>
    </w:p>
  </w:footnote>
  <w:footnote w:type="continuationSeparator" w:id="0">
    <w:p w14:paraId="1D638319" w14:textId="77777777" w:rsidR="00720568" w:rsidRDefault="00720568" w:rsidP="0031384B">
      <w:pPr>
        <w:spacing w:after="0" w:line="240" w:lineRule="auto"/>
      </w:pPr>
      <w:r>
        <w:continuationSeparator/>
      </w:r>
    </w:p>
  </w:footnote>
  <w:footnote w:type="continuationNotice" w:id="1">
    <w:p w14:paraId="392E216D" w14:textId="77777777" w:rsidR="00337FF3" w:rsidRDefault="00337F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E7797B"/>
    <w:multiLevelType w:val="hybridMultilevel"/>
    <w:tmpl w:val="672A4124"/>
    <w:lvl w:ilvl="0" w:tplc="A0566C7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 w15:restartNumberingAfterBreak="0">
    <w:nsid w:val="0B3175CE"/>
    <w:multiLevelType w:val="hybridMultilevel"/>
    <w:tmpl w:val="C7F8F7CE"/>
    <w:lvl w:ilvl="0" w:tplc="A30686FA">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797EDF"/>
    <w:multiLevelType w:val="hybridMultilevel"/>
    <w:tmpl w:val="15D01E9A"/>
    <w:lvl w:ilvl="0" w:tplc="65FAA9E6">
      <w:start w:val="3"/>
      <w:numFmt w:val="decimal"/>
      <w:lvlText w:val="(%1)"/>
      <w:lvlJc w:val="left"/>
      <w:pPr>
        <w:ind w:left="0" w:hanging="360"/>
      </w:pPr>
    </w:lvl>
    <w:lvl w:ilvl="1" w:tplc="4AE46C9C">
      <w:start w:val="1"/>
      <w:numFmt w:val="lowerLetter"/>
      <w:lvlText w:val="%2."/>
      <w:lvlJc w:val="left"/>
      <w:pPr>
        <w:ind w:left="1440" w:hanging="360"/>
      </w:pPr>
    </w:lvl>
    <w:lvl w:ilvl="2" w:tplc="26144108">
      <w:start w:val="1"/>
      <w:numFmt w:val="lowerRoman"/>
      <w:lvlText w:val="%3."/>
      <w:lvlJc w:val="right"/>
      <w:pPr>
        <w:ind w:left="2160" w:hanging="180"/>
      </w:pPr>
    </w:lvl>
    <w:lvl w:ilvl="3" w:tplc="44586160">
      <w:start w:val="1"/>
      <w:numFmt w:val="decimal"/>
      <w:lvlText w:val="%4."/>
      <w:lvlJc w:val="left"/>
      <w:pPr>
        <w:ind w:left="2880" w:hanging="360"/>
      </w:pPr>
    </w:lvl>
    <w:lvl w:ilvl="4" w:tplc="1C5674F8">
      <w:start w:val="1"/>
      <w:numFmt w:val="lowerLetter"/>
      <w:lvlText w:val="%5."/>
      <w:lvlJc w:val="left"/>
      <w:pPr>
        <w:ind w:left="3600" w:hanging="360"/>
      </w:pPr>
    </w:lvl>
    <w:lvl w:ilvl="5" w:tplc="B26C7B28">
      <w:start w:val="1"/>
      <w:numFmt w:val="lowerRoman"/>
      <w:lvlText w:val="%6."/>
      <w:lvlJc w:val="right"/>
      <w:pPr>
        <w:ind w:left="4320" w:hanging="180"/>
      </w:pPr>
    </w:lvl>
    <w:lvl w:ilvl="6" w:tplc="11844762">
      <w:start w:val="1"/>
      <w:numFmt w:val="decimal"/>
      <w:lvlText w:val="%7."/>
      <w:lvlJc w:val="left"/>
      <w:pPr>
        <w:ind w:left="5040" w:hanging="360"/>
      </w:pPr>
    </w:lvl>
    <w:lvl w:ilvl="7" w:tplc="0390F7A4">
      <w:start w:val="1"/>
      <w:numFmt w:val="lowerLetter"/>
      <w:lvlText w:val="%8."/>
      <w:lvlJc w:val="left"/>
      <w:pPr>
        <w:ind w:left="5760" w:hanging="360"/>
      </w:pPr>
    </w:lvl>
    <w:lvl w:ilvl="8" w:tplc="112E8100">
      <w:start w:val="1"/>
      <w:numFmt w:val="lowerRoman"/>
      <w:lvlText w:val="%9."/>
      <w:lvlJc w:val="right"/>
      <w:pPr>
        <w:ind w:left="6480" w:hanging="180"/>
      </w:pPr>
    </w:lvl>
  </w:abstractNum>
  <w:abstractNum w:abstractNumId="8"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B2E7509"/>
    <w:multiLevelType w:val="hybridMultilevel"/>
    <w:tmpl w:val="4EE638D2"/>
    <w:lvl w:ilvl="0" w:tplc="FFFFFFFF">
      <w:start w:val="1"/>
      <w:numFmt w:val="decimal"/>
      <w:lvlText w:val="%1)"/>
      <w:lvlJc w:val="left"/>
      <w:pPr>
        <w:ind w:left="36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C04787A"/>
    <w:multiLevelType w:val="hybridMultilevel"/>
    <w:tmpl w:val="29D05A3C"/>
    <w:lvl w:ilvl="0" w:tplc="5494434C">
      <w:start w:val="1"/>
      <w:numFmt w:val="decimal"/>
      <w:lvlText w:val="(%1)"/>
      <w:lvlJc w:val="left"/>
      <w:pPr>
        <w:ind w:left="405" w:hanging="42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3"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1DD46FB"/>
    <w:multiLevelType w:val="hybridMultilevel"/>
    <w:tmpl w:val="2CD44558"/>
    <w:lvl w:ilvl="0" w:tplc="0974FFE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47978B4"/>
    <w:multiLevelType w:val="hybridMultilevel"/>
    <w:tmpl w:val="CC1E53E2"/>
    <w:lvl w:ilvl="0" w:tplc="908E218E">
      <w:start w:val="1"/>
      <w:numFmt w:val="decimal"/>
      <w:lvlText w:val="%1)"/>
      <w:lvlJc w:val="left"/>
      <w:pPr>
        <w:ind w:left="1020" w:hanging="360"/>
      </w:pPr>
    </w:lvl>
    <w:lvl w:ilvl="1" w:tplc="BC129AD8">
      <w:start w:val="1"/>
      <w:numFmt w:val="decimal"/>
      <w:lvlText w:val="%2)"/>
      <w:lvlJc w:val="left"/>
      <w:pPr>
        <w:ind w:left="1020" w:hanging="360"/>
      </w:pPr>
    </w:lvl>
    <w:lvl w:ilvl="2" w:tplc="C68A2E88">
      <w:start w:val="1"/>
      <w:numFmt w:val="decimal"/>
      <w:lvlText w:val="%3)"/>
      <w:lvlJc w:val="left"/>
      <w:pPr>
        <w:ind w:left="1020" w:hanging="360"/>
      </w:pPr>
    </w:lvl>
    <w:lvl w:ilvl="3" w:tplc="5DC48B72">
      <w:start w:val="1"/>
      <w:numFmt w:val="decimal"/>
      <w:lvlText w:val="%4)"/>
      <w:lvlJc w:val="left"/>
      <w:pPr>
        <w:ind w:left="1020" w:hanging="360"/>
      </w:pPr>
    </w:lvl>
    <w:lvl w:ilvl="4" w:tplc="FE605D30">
      <w:start w:val="1"/>
      <w:numFmt w:val="decimal"/>
      <w:lvlText w:val="%5)"/>
      <w:lvlJc w:val="left"/>
      <w:pPr>
        <w:ind w:left="1020" w:hanging="360"/>
      </w:pPr>
    </w:lvl>
    <w:lvl w:ilvl="5" w:tplc="8FCCF5F6">
      <w:start w:val="1"/>
      <w:numFmt w:val="decimal"/>
      <w:lvlText w:val="%6)"/>
      <w:lvlJc w:val="left"/>
      <w:pPr>
        <w:ind w:left="1020" w:hanging="360"/>
      </w:pPr>
    </w:lvl>
    <w:lvl w:ilvl="6" w:tplc="86063968">
      <w:start w:val="1"/>
      <w:numFmt w:val="decimal"/>
      <w:lvlText w:val="%7)"/>
      <w:lvlJc w:val="left"/>
      <w:pPr>
        <w:ind w:left="1020" w:hanging="360"/>
      </w:pPr>
    </w:lvl>
    <w:lvl w:ilvl="7" w:tplc="BC0EF91A">
      <w:start w:val="1"/>
      <w:numFmt w:val="decimal"/>
      <w:lvlText w:val="%8)"/>
      <w:lvlJc w:val="left"/>
      <w:pPr>
        <w:ind w:left="1020" w:hanging="360"/>
      </w:pPr>
    </w:lvl>
    <w:lvl w:ilvl="8" w:tplc="251E3F64">
      <w:start w:val="1"/>
      <w:numFmt w:val="decimal"/>
      <w:lvlText w:val="%9)"/>
      <w:lvlJc w:val="left"/>
      <w:pPr>
        <w:ind w:left="1020" w:hanging="360"/>
      </w:pPr>
    </w:lvl>
  </w:abstractNum>
  <w:abstractNum w:abstractNumId="20"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A09714F"/>
    <w:multiLevelType w:val="hybridMultilevel"/>
    <w:tmpl w:val="E05E14F4"/>
    <w:lvl w:ilvl="0" w:tplc="1B145758">
      <w:start w:val="1"/>
      <w:numFmt w:val="decimal"/>
      <w:lvlText w:val="(%1)"/>
      <w:lvlJc w:val="left"/>
      <w:pPr>
        <w:ind w:left="720" w:hanging="360"/>
      </w:pPr>
    </w:lvl>
    <w:lvl w:ilvl="1" w:tplc="5C5CAFA4">
      <w:start w:val="1"/>
      <w:numFmt w:val="lowerLetter"/>
      <w:lvlText w:val="%2."/>
      <w:lvlJc w:val="left"/>
      <w:pPr>
        <w:ind w:left="1440" w:hanging="360"/>
      </w:pPr>
    </w:lvl>
    <w:lvl w:ilvl="2" w:tplc="AF284876">
      <w:start w:val="1"/>
      <w:numFmt w:val="lowerRoman"/>
      <w:lvlText w:val="%3."/>
      <w:lvlJc w:val="right"/>
      <w:pPr>
        <w:ind w:left="2160" w:hanging="180"/>
      </w:pPr>
    </w:lvl>
    <w:lvl w:ilvl="3" w:tplc="2A4AD536">
      <w:start w:val="1"/>
      <w:numFmt w:val="decimal"/>
      <w:lvlText w:val="%4."/>
      <w:lvlJc w:val="left"/>
      <w:pPr>
        <w:ind w:left="2880" w:hanging="360"/>
      </w:pPr>
    </w:lvl>
    <w:lvl w:ilvl="4" w:tplc="04D80E98">
      <w:start w:val="1"/>
      <w:numFmt w:val="lowerLetter"/>
      <w:lvlText w:val="%5."/>
      <w:lvlJc w:val="left"/>
      <w:pPr>
        <w:ind w:left="3600" w:hanging="360"/>
      </w:pPr>
    </w:lvl>
    <w:lvl w:ilvl="5" w:tplc="41BAFBA8">
      <w:start w:val="1"/>
      <w:numFmt w:val="lowerRoman"/>
      <w:lvlText w:val="%6."/>
      <w:lvlJc w:val="right"/>
      <w:pPr>
        <w:ind w:left="4320" w:hanging="180"/>
      </w:pPr>
    </w:lvl>
    <w:lvl w:ilvl="6" w:tplc="23CA4406">
      <w:start w:val="1"/>
      <w:numFmt w:val="decimal"/>
      <w:lvlText w:val="%7."/>
      <w:lvlJc w:val="left"/>
      <w:pPr>
        <w:ind w:left="5040" w:hanging="360"/>
      </w:pPr>
    </w:lvl>
    <w:lvl w:ilvl="7" w:tplc="0F8A5D66">
      <w:start w:val="1"/>
      <w:numFmt w:val="lowerLetter"/>
      <w:lvlText w:val="%8."/>
      <w:lvlJc w:val="left"/>
      <w:pPr>
        <w:ind w:left="5760" w:hanging="360"/>
      </w:pPr>
    </w:lvl>
    <w:lvl w:ilvl="8" w:tplc="6BD64D30">
      <w:start w:val="1"/>
      <w:numFmt w:val="lowerRoman"/>
      <w:lvlText w:val="%9."/>
      <w:lvlJc w:val="right"/>
      <w:pPr>
        <w:ind w:left="6480" w:hanging="180"/>
      </w:pPr>
    </w:lvl>
  </w:abstractNum>
  <w:abstractNum w:abstractNumId="23"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8"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6"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1EE3380"/>
    <w:multiLevelType w:val="hybridMultilevel"/>
    <w:tmpl w:val="89D67ED8"/>
    <w:lvl w:ilvl="0" w:tplc="730ABD6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0"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9E64E4F"/>
    <w:multiLevelType w:val="hybridMultilevel"/>
    <w:tmpl w:val="1A8E3026"/>
    <w:lvl w:ilvl="0" w:tplc="746605B2">
      <w:start w:val="1"/>
      <w:numFmt w:val="decimal"/>
      <w:lvlText w:val="(%1)"/>
      <w:lvlJc w:val="left"/>
      <w:pPr>
        <w:ind w:left="0" w:hanging="360"/>
      </w:pPr>
    </w:lvl>
    <w:lvl w:ilvl="1" w:tplc="F260F428">
      <w:start w:val="1"/>
      <w:numFmt w:val="lowerLetter"/>
      <w:lvlText w:val="%2."/>
      <w:lvlJc w:val="left"/>
      <w:pPr>
        <w:ind w:left="1440" w:hanging="360"/>
      </w:pPr>
    </w:lvl>
    <w:lvl w:ilvl="2" w:tplc="63E4AA76">
      <w:start w:val="1"/>
      <w:numFmt w:val="lowerRoman"/>
      <w:lvlText w:val="%3."/>
      <w:lvlJc w:val="right"/>
      <w:pPr>
        <w:ind w:left="2160" w:hanging="180"/>
      </w:pPr>
    </w:lvl>
    <w:lvl w:ilvl="3" w:tplc="FE6AF696">
      <w:start w:val="1"/>
      <w:numFmt w:val="decimal"/>
      <w:lvlText w:val="%4."/>
      <w:lvlJc w:val="left"/>
      <w:pPr>
        <w:ind w:left="2880" w:hanging="360"/>
      </w:pPr>
    </w:lvl>
    <w:lvl w:ilvl="4" w:tplc="81EEF5B0">
      <w:start w:val="1"/>
      <w:numFmt w:val="lowerLetter"/>
      <w:lvlText w:val="%5."/>
      <w:lvlJc w:val="left"/>
      <w:pPr>
        <w:ind w:left="3600" w:hanging="360"/>
      </w:pPr>
    </w:lvl>
    <w:lvl w:ilvl="5" w:tplc="08B464A2">
      <w:start w:val="1"/>
      <w:numFmt w:val="lowerRoman"/>
      <w:lvlText w:val="%6."/>
      <w:lvlJc w:val="right"/>
      <w:pPr>
        <w:ind w:left="4320" w:hanging="180"/>
      </w:pPr>
    </w:lvl>
    <w:lvl w:ilvl="6" w:tplc="F718EBC8">
      <w:start w:val="1"/>
      <w:numFmt w:val="decimal"/>
      <w:lvlText w:val="%7."/>
      <w:lvlJc w:val="left"/>
      <w:pPr>
        <w:ind w:left="5040" w:hanging="360"/>
      </w:pPr>
    </w:lvl>
    <w:lvl w:ilvl="7" w:tplc="121862DC">
      <w:start w:val="1"/>
      <w:numFmt w:val="lowerLetter"/>
      <w:lvlText w:val="%8."/>
      <w:lvlJc w:val="left"/>
      <w:pPr>
        <w:ind w:left="5760" w:hanging="360"/>
      </w:pPr>
    </w:lvl>
    <w:lvl w:ilvl="8" w:tplc="14F0A92E">
      <w:start w:val="1"/>
      <w:numFmt w:val="lowerRoman"/>
      <w:lvlText w:val="%9."/>
      <w:lvlJc w:val="right"/>
      <w:pPr>
        <w:ind w:left="6480" w:hanging="180"/>
      </w:pPr>
    </w:lvl>
  </w:abstractNum>
  <w:abstractNum w:abstractNumId="52"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3"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0110835"/>
    <w:multiLevelType w:val="hybridMultilevel"/>
    <w:tmpl w:val="1FFC4EDE"/>
    <w:lvl w:ilvl="0" w:tplc="EB747336">
      <w:start w:val="1"/>
      <w:numFmt w:val="decimal"/>
      <w:lvlText w:val="%1)"/>
      <w:lvlJc w:val="left"/>
      <w:pPr>
        <w:ind w:left="1020" w:hanging="360"/>
      </w:pPr>
    </w:lvl>
    <w:lvl w:ilvl="1" w:tplc="6ACC93AE">
      <w:start w:val="1"/>
      <w:numFmt w:val="decimal"/>
      <w:lvlText w:val="%2)"/>
      <w:lvlJc w:val="left"/>
      <w:pPr>
        <w:ind w:left="1020" w:hanging="360"/>
      </w:pPr>
    </w:lvl>
    <w:lvl w:ilvl="2" w:tplc="1F102A98">
      <w:start w:val="1"/>
      <w:numFmt w:val="decimal"/>
      <w:lvlText w:val="%3)"/>
      <w:lvlJc w:val="left"/>
      <w:pPr>
        <w:ind w:left="1020" w:hanging="360"/>
      </w:pPr>
    </w:lvl>
    <w:lvl w:ilvl="3" w:tplc="61E636DC">
      <w:start w:val="1"/>
      <w:numFmt w:val="decimal"/>
      <w:lvlText w:val="%4)"/>
      <w:lvlJc w:val="left"/>
      <w:pPr>
        <w:ind w:left="1020" w:hanging="360"/>
      </w:pPr>
    </w:lvl>
    <w:lvl w:ilvl="4" w:tplc="FD5EBCFE">
      <w:start w:val="1"/>
      <w:numFmt w:val="decimal"/>
      <w:lvlText w:val="%5)"/>
      <w:lvlJc w:val="left"/>
      <w:pPr>
        <w:ind w:left="1020" w:hanging="360"/>
      </w:pPr>
    </w:lvl>
    <w:lvl w:ilvl="5" w:tplc="D92AB478">
      <w:start w:val="1"/>
      <w:numFmt w:val="decimal"/>
      <w:lvlText w:val="%6)"/>
      <w:lvlJc w:val="left"/>
      <w:pPr>
        <w:ind w:left="1020" w:hanging="360"/>
      </w:pPr>
    </w:lvl>
    <w:lvl w:ilvl="6" w:tplc="CF66069A">
      <w:start w:val="1"/>
      <w:numFmt w:val="decimal"/>
      <w:lvlText w:val="%7)"/>
      <w:lvlJc w:val="left"/>
      <w:pPr>
        <w:ind w:left="1020" w:hanging="360"/>
      </w:pPr>
    </w:lvl>
    <w:lvl w:ilvl="7" w:tplc="9F4EFB9E">
      <w:start w:val="1"/>
      <w:numFmt w:val="decimal"/>
      <w:lvlText w:val="%8)"/>
      <w:lvlJc w:val="left"/>
      <w:pPr>
        <w:ind w:left="1020" w:hanging="360"/>
      </w:pPr>
    </w:lvl>
    <w:lvl w:ilvl="8" w:tplc="7CF41AB8">
      <w:start w:val="1"/>
      <w:numFmt w:val="decimal"/>
      <w:lvlText w:val="%9)"/>
      <w:lvlJc w:val="left"/>
      <w:pPr>
        <w:ind w:left="1020" w:hanging="360"/>
      </w:pPr>
    </w:lvl>
  </w:abstractNum>
  <w:abstractNum w:abstractNumId="57" w15:restartNumberingAfterBreak="0">
    <w:nsid w:val="717F65A9"/>
    <w:multiLevelType w:val="hybridMultilevel"/>
    <w:tmpl w:val="01F470EC"/>
    <w:lvl w:ilvl="0" w:tplc="965E00C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8"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59"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53A7D29"/>
    <w:multiLevelType w:val="multilevel"/>
    <w:tmpl w:val="BE3A4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7ED1E3F"/>
    <w:multiLevelType w:val="hybridMultilevel"/>
    <w:tmpl w:val="93BCFEEE"/>
    <w:lvl w:ilvl="0" w:tplc="C5FABAFA">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64"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0021398">
    <w:abstractNumId w:val="22"/>
  </w:num>
  <w:num w:numId="2" w16cid:durableId="1069109831">
    <w:abstractNumId w:val="7"/>
  </w:num>
  <w:num w:numId="3" w16cid:durableId="1093552678">
    <w:abstractNumId w:val="51"/>
  </w:num>
  <w:num w:numId="4" w16cid:durableId="1445880086">
    <w:abstractNumId w:val="6"/>
  </w:num>
  <w:num w:numId="5" w16cid:durableId="376703967">
    <w:abstractNumId w:val="62"/>
  </w:num>
  <w:num w:numId="6" w16cid:durableId="1504782382">
    <w:abstractNumId w:val="31"/>
  </w:num>
  <w:num w:numId="7" w16cid:durableId="753353759">
    <w:abstractNumId w:val="32"/>
  </w:num>
  <w:num w:numId="8" w16cid:durableId="37701968">
    <w:abstractNumId w:val="43"/>
  </w:num>
  <w:num w:numId="9" w16cid:durableId="308632454">
    <w:abstractNumId w:val="47"/>
  </w:num>
  <w:num w:numId="10" w16cid:durableId="1645428043">
    <w:abstractNumId w:val="37"/>
  </w:num>
  <w:num w:numId="11" w16cid:durableId="526217981">
    <w:abstractNumId w:val="39"/>
  </w:num>
  <w:num w:numId="12" w16cid:durableId="1631087613">
    <w:abstractNumId w:val="13"/>
  </w:num>
  <w:num w:numId="13" w16cid:durableId="70809606">
    <w:abstractNumId w:val="25"/>
  </w:num>
  <w:num w:numId="14" w16cid:durableId="1753431324">
    <w:abstractNumId w:val="53"/>
  </w:num>
  <w:num w:numId="15" w16cid:durableId="1375035476">
    <w:abstractNumId w:val="59"/>
  </w:num>
  <w:num w:numId="16" w16cid:durableId="1973435999">
    <w:abstractNumId w:val="44"/>
  </w:num>
  <w:num w:numId="17" w16cid:durableId="18746210">
    <w:abstractNumId w:val="9"/>
  </w:num>
  <w:num w:numId="18" w16cid:durableId="1976133059">
    <w:abstractNumId w:val="26"/>
  </w:num>
  <w:num w:numId="19" w16cid:durableId="2023042845">
    <w:abstractNumId w:val="46"/>
  </w:num>
  <w:num w:numId="20" w16cid:durableId="295066127">
    <w:abstractNumId w:val="29"/>
  </w:num>
  <w:num w:numId="21" w16cid:durableId="69886765">
    <w:abstractNumId w:val="24"/>
  </w:num>
  <w:num w:numId="22" w16cid:durableId="1658604439">
    <w:abstractNumId w:val="21"/>
  </w:num>
  <w:num w:numId="23" w16cid:durableId="2137796823">
    <w:abstractNumId w:val="40"/>
  </w:num>
  <w:num w:numId="24" w16cid:durableId="1012024791">
    <w:abstractNumId w:val="0"/>
  </w:num>
  <w:num w:numId="25" w16cid:durableId="919826214">
    <w:abstractNumId w:val="48"/>
  </w:num>
  <w:num w:numId="26" w16cid:durableId="1927153565">
    <w:abstractNumId w:val="1"/>
  </w:num>
  <w:num w:numId="27" w16cid:durableId="1773889805">
    <w:abstractNumId w:val="66"/>
  </w:num>
  <w:num w:numId="28" w16cid:durableId="1694962862">
    <w:abstractNumId w:val="41"/>
  </w:num>
  <w:num w:numId="29" w16cid:durableId="456147700">
    <w:abstractNumId w:val="67"/>
  </w:num>
  <w:num w:numId="30" w16cid:durableId="315645074">
    <w:abstractNumId w:val="65"/>
  </w:num>
  <w:num w:numId="31" w16cid:durableId="1867867627">
    <w:abstractNumId w:val="34"/>
  </w:num>
  <w:num w:numId="32" w16cid:durableId="2114669571">
    <w:abstractNumId w:val="28"/>
  </w:num>
  <w:num w:numId="33" w16cid:durableId="237860861">
    <w:abstractNumId w:val="50"/>
  </w:num>
  <w:num w:numId="34" w16cid:durableId="1987272489">
    <w:abstractNumId w:val="30"/>
  </w:num>
  <w:num w:numId="35" w16cid:durableId="925461190">
    <w:abstractNumId w:val="15"/>
  </w:num>
  <w:num w:numId="36" w16cid:durableId="1913347225">
    <w:abstractNumId w:val="60"/>
  </w:num>
  <w:num w:numId="37" w16cid:durableId="1243443910">
    <w:abstractNumId w:val="33"/>
  </w:num>
  <w:num w:numId="38" w16cid:durableId="398141310">
    <w:abstractNumId w:val="64"/>
  </w:num>
  <w:num w:numId="39" w16cid:durableId="990864493">
    <w:abstractNumId w:val="45"/>
  </w:num>
  <w:num w:numId="40" w16cid:durableId="1001741124">
    <w:abstractNumId w:val="38"/>
  </w:num>
  <w:num w:numId="41" w16cid:durableId="287048421">
    <w:abstractNumId w:val="36"/>
  </w:num>
  <w:num w:numId="42" w16cid:durableId="48842262">
    <w:abstractNumId w:val="5"/>
  </w:num>
  <w:num w:numId="43" w16cid:durableId="1061053670">
    <w:abstractNumId w:val="20"/>
  </w:num>
  <w:num w:numId="44" w16cid:durableId="1473063924">
    <w:abstractNumId w:val="54"/>
  </w:num>
  <w:num w:numId="45" w16cid:durableId="989404819">
    <w:abstractNumId w:val="14"/>
  </w:num>
  <w:num w:numId="46" w16cid:durableId="779106608">
    <w:abstractNumId w:val="11"/>
  </w:num>
  <w:num w:numId="47" w16cid:durableId="1614364125">
    <w:abstractNumId w:val="2"/>
  </w:num>
  <w:num w:numId="48" w16cid:durableId="570426882">
    <w:abstractNumId w:val="8"/>
  </w:num>
  <w:num w:numId="49" w16cid:durableId="598417228">
    <w:abstractNumId w:val="16"/>
  </w:num>
  <w:num w:numId="50" w16cid:durableId="26218177">
    <w:abstractNumId w:val="58"/>
  </w:num>
  <w:num w:numId="51" w16cid:durableId="478884175">
    <w:abstractNumId w:val="23"/>
  </w:num>
  <w:num w:numId="52" w16cid:durableId="872694618">
    <w:abstractNumId w:val="55"/>
  </w:num>
  <w:num w:numId="53" w16cid:durableId="1722511550">
    <w:abstractNumId w:val="35"/>
  </w:num>
  <w:num w:numId="54" w16cid:durableId="1165781614">
    <w:abstractNumId w:val="27"/>
  </w:num>
  <w:num w:numId="55" w16cid:durableId="226695805">
    <w:abstractNumId w:val="52"/>
  </w:num>
  <w:num w:numId="56" w16cid:durableId="929696581">
    <w:abstractNumId w:val="42"/>
  </w:num>
  <w:num w:numId="57" w16cid:durableId="510801419">
    <w:abstractNumId w:val="18"/>
  </w:num>
  <w:num w:numId="58" w16cid:durableId="595476524">
    <w:abstractNumId w:val="61"/>
  </w:num>
  <w:num w:numId="59" w16cid:durableId="325942432">
    <w:abstractNumId w:val="63"/>
  </w:num>
  <w:num w:numId="60" w16cid:durableId="483279200">
    <w:abstractNumId w:val="57"/>
  </w:num>
  <w:num w:numId="61" w16cid:durableId="1333143142">
    <w:abstractNumId w:val="3"/>
  </w:num>
  <w:num w:numId="62" w16cid:durableId="588582454">
    <w:abstractNumId w:val="4"/>
  </w:num>
  <w:num w:numId="63" w16cid:durableId="968900219">
    <w:abstractNumId w:val="49"/>
  </w:num>
  <w:num w:numId="64" w16cid:durableId="407848100">
    <w:abstractNumId w:val="17"/>
  </w:num>
  <w:num w:numId="65" w16cid:durableId="513426353">
    <w:abstractNumId w:val="10"/>
  </w:num>
  <w:num w:numId="66" w16cid:durableId="2084141231">
    <w:abstractNumId w:val="12"/>
  </w:num>
  <w:num w:numId="67" w16cid:durableId="949508318">
    <w:abstractNumId w:val="56"/>
  </w:num>
  <w:num w:numId="68" w16cid:durableId="606891194">
    <w:abstractNumId w:val="19"/>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Markus.Yhtigi@just.ee::d3e435c5-b525-4f8b-aa00-e5a77323add3"/>
  </w15:person>
  <w15:person w15:author="Mari Koik">
    <w15:presenceInfo w15:providerId="AD" w15:userId="S::mari.koik@just.ee::35ec3d9a-739e-4d69-8d21-732e3e4a9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B6A"/>
    <w:rsid w:val="00001D22"/>
    <w:rsid w:val="000055D6"/>
    <w:rsid w:val="00007DF7"/>
    <w:rsid w:val="00007F4A"/>
    <w:rsid w:val="00010EFE"/>
    <w:rsid w:val="00016B6A"/>
    <w:rsid w:val="00017F85"/>
    <w:rsid w:val="000220AE"/>
    <w:rsid w:val="00023A60"/>
    <w:rsid w:val="00030387"/>
    <w:rsid w:val="00051388"/>
    <w:rsid w:val="00057F39"/>
    <w:rsid w:val="00060495"/>
    <w:rsid w:val="00062317"/>
    <w:rsid w:val="00067E9F"/>
    <w:rsid w:val="00070298"/>
    <w:rsid w:val="00075BB9"/>
    <w:rsid w:val="0007789F"/>
    <w:rsid w:val="00083F5F"/>
    <w:rsid w:val="000870F2"/>
    <w:rsid w:val="00090082"/>
    <w:rsid w:val="00090C7C"/>
    <w:rsid w:val="00097EE9"/>
    <w:rsid w:val="0009BBF1"/>
    <w:rsid w:val="000A0929"/>
    <w:rsid w:val="000A0F2A"/>
    <w:rsid w:val="000A50A9"/>
    <w:rsid w:val="000A768E"/>
    <w:rsid w:val="000B2D5C"/>
    <w:rsid w:val="000B5B1D"/>
    <w:rsid w:val="000B77C3"/>
    <w:rsid w:val="000B7937"/>
    <w:rsid w:val="000C0F2F"/>
    <w:rsid w:val="000C1831"/>
    <w:rsid w:val="000C1F79"/>
    <w:rsid w:val="000C4996"/>
    <w:rsid w:val="000C6868"/>
    <w:rsid w:val="000D7CE7"/>
    <w:rsid w:val="000E0D21"/>
    <w:rsid w:val="000E40FD"/>
    <w:rsid w:val="000E4158"/>
    <w:rsid w:val="000E4A44"/>
    <w:rsid w:val="000E4E33"/>
    <w:rsid w:val="000E4E3C"/>
    <w:rsid w:val="000F1AE0"/>
    <w:rsid w:val="000F6074"/>
    <w:rsid w:val="00100682"/>
    <w:rsid w:val="001119F8"/>
    <w:rsid w:val="00111BDB"/>
    <w:rsid w:val="00113004"/>
    <w:rsid w:val="001137FE"/>
    <w:rsid w:val="00114399"/>
    <w:rsid w:val="00114F8D"/>
    <w:rsid w:val="00116570"/>
    <w:rsid w:val="00116957"/>
    <w:rsid w:val="001209CB"/>
    <w:rsid w:val="00122975"/>
    <w:rsid w:val="00123107"/>
    <w:rsid w:val="0012465F"/>
    <w:rsid w:val="00133641"/>
    <w:rsid w:val="00137433"/>
    <w:rsid w:val="00137FD0"/>
    <w:rsid w:val="001419FF"/>
    <w:rsid w:val="00142043"/>
    <w:rsid w:val="001451DF"/>
    <w:rsid w:val="001504BA"/>
    <w:rsid w:val="00151608"/>
    <w:rsid w:val="00152F4D"/>
    <w:rsid w:val="001606F1"/>
    <w:rsid w:val="00161BC9"/>
    <w:rsid w:val="00163303"/>
    <w:rsid w:val="001676D4"/>
    <w:rsid w:val="00176D50"/>
    <w:rsid w:val="00181C70"/>
    <w:rsid w:val="001836E4"/>
    <w:rsid w:val="0018506C"/>
    <w:rsid w:val="00195449"/>
    <w:rsid w:val="001A497C"/>
    <w:rsid w:val="001B0357"/>
    <w:rsid w:val="001B52D5"/>
    <w:rsid w:val="001B5C2F"/>
    <w:rsid w:val="001B6694"/>
    <w:rsid w:val="001C5FBC"/>
    <w:rsid w:val="001D0155"/>
    <w:rsid w:val="001D3BAF"/>
    <w:rsid w:val="001D4306"/>
    <w:rsid w:val="001E077A"/>
    <w:rsid w:val="001E19B8"/>
    <w:rsid w:val="001E2081"/>
    <w:rsid w:val="001E32BD"/>
    <w:rsid w:val="001F4E6B"/>
    <w:rsid w:val="001F6551"/>
    <w:rsid w:val="001F6A63"/>
    <w:rsid w:val="0020449E"/>
    <w:rsid w:val="00206233"/>
    <w:rsid w:val="00207C2C"/>
    <w:rsid w:val="0022008F"/>
    <w:rsid w:val="00220B32"/>
    <w:rsid w:val="002266DF"/>
    <w:rsid w:val="00235A09"/>
    <w:rsid w:val="0023643C"/>
    <w:rsid w:val="00240760"/>
    <w:rsid w:val="00240C78"/>
    <w:rsid w:val="0024127F"/>
    <w:rsid w:val="002416DE"/>
    <w:rsid w:val="00242856"/>
    <w:rsid w:val="00247A9B"/>
    <w:rsid w:val="00250601"/>
    <w:rsid w:val="00251F7E"/>
    <w:rsid w:val="002572CC"/>
    <w:rsid w:val="002634E9"/>
    <w:rsid w:val="00263E80"/>
    <w:rsid w:val="00271989"/>
    <w:rsid w:val="00280524"/>
    <w:rsid w:val="00280FD6"/>
    <w:rsid w:val="002868EB"/>
    <w:rsid w:val="00293AED"/>
    <w:rsid w:val="00295051"/>
    <w:rsid w:val="0029633A"/>
    <w:rsid w:val="002A108E"/>
    <w:rsid w:val="002B3109"/>
    <w:rsid w:val="002B33A6"/>
    <w:rsid w:val="002B36C1"/>
    <w:rsid w:val="002B5E66"/>
    <w:rsid w:val="002B7025"/>
    <w:rsid w:val="002B785B"/>
    <w:rsid w:val="002C0888"/>
    <w:rsid w:val="002C4AFD"/>
    <w:rsid w:val="002D5BB1"/>
    <w:rsid w:val="002D72E3"/>
    <w:rsid w:val="002E1457"/>
    <w:rsid w:val="002E1BF4"/>
    <w:rsid w:val="002E419C"/>
    <w:rsid w:val="002E5F9C"/>
    <w:rsid w:val="002F3D03"/>
    <w:rsid w:val="002F5567"/>
    <w:rsid w:val="002F6CE3"/>
    <w:rsid w:val="00303DEC"/>
    <w:rsid w:val="003109A3"/>
    <w:rsid w:val="00310D5D"/>
    <w:rsid w:val="00311735"/>
    <w:rsid w:val="00312701"/>
    <w:rsid w:val="0031353E"/>
    <w:rsid w:val="0031384B"/>
    <w:rsid w:val="00314B17"/>
    <w:rsid w:val="003168BF"/>
    <w:rsid w:val="00317550"/>
    <w:rsid w:val="00321714"/>
    <w:rsid w:val="003235B7"/>
    <w:rsid w:val="00324D72"/>
    <w:rsid w:val="00330575"/>
    <w:rsid w:val="00332E93"/>
    <w:rsid w:val="00334096"/>
    <w:rsid w:val="00334A86"/>
    <w:rsid w:val="00337FF3"/>
    <w:rsid w:val="003401A8"/>
    <w:rsid w:val="00340316"/>
    <w:rsid w:val="0034044F"/>
    <w:rsid w:val="00343B99"/>
    <w:rsid w:val="00352FA3"/>
    <w:rsid w:val="00364163"/>
    <w:rsid w:val="00367E2A"/>
    <w:rsid w:val="00374077"/>
    <w:rsid w:val="003755AB"/>
    <w:rsid w:val="00381FE4"/>
    <w:rsid w:val="00382D7F"/>
    <w:rsid w:val="00390E8A"/>
    <w:rsid w:val="0039139C"/>
    <w:rsid w:val="00391EBE"/>
    <w:rsid w:val="00394F2E"/>
    <w:rsid w:val="003964B4"/>
    <w:rsid w:val="003A0F23"/>
    <w:rsid w:val="003A79A5"/>
    <w:rsid w:val="003B100E"/>
    <w:rsid w:val="003B2120"/>
    <w:rsid w:val="003B4E3F"/>
    <w:rsid w:val="003B4FF5"/>
    <w:rsid w:val="003B6958"/>
    <w:rsid w:val="003B70F9"/>
    <w:rsid w:val="003C493B"/>
    <w:rsid w:val="003C6D29"/>
    <w:rsid w:val="003D4082"/>
    <w:rsid w:val="003D6644"/>
    <w:rsid w:val="003E0509"/>
    <w:rsid w:val="003E05A5"/>
    <w:rsid w:val="003E0B78"/>
    <w:rsid w:val="003E0E28"/>
    <w:rsid w:val="003E55F0"/>
    <w:rsid w:val="003E597A"/>
    <w:rsid w:val="003F086F"/>
    <w:rsid w:val="003F0907"/>
    <w:rsid w:val="003F34B6"/>
    <w:rsid w:val="003F34E0"/>
    <w:rsid w:val="003F57A3"/>
    <w:rsid w:val="003F6BD4"/>
    <w:rsid w:val="003F7574"/>
    <w:rsid w:val="00403F29"/>
    <w:rsid w:val="00405091"/>
    <w:rsid w:val="004076E4"/>
    <w:rsid w:val="00413360"/>
    <w:rsid w:val="00413F13"/>
    <w:rsid w:val="00413F80"/>
    <w:rsid w:val="00414DFE"/>
    <w:rsid w:val="00417B83"/>
    <w:rsid w:val="00417EBF"/>
    <w:rsid w:val="00424703"/>
    <w:rsid w:val="00424B7A"/>
    <w:rsid w:val="004263D9"/>
    <w:rsid w:val="00427F97"/>
    <w:rsid w:val="0043312E"/>
    <w:rsid w:val="00434917"/>
    <w:rsid w:val="00444263"/>
    <w:rsid w:val="00444AA0"/>
    <w:rsid w:val="00446662"/>
    <w:rsid w:val="00447895"/>
    <w:rsid w:val="00460B0B"/>
    <w:rsid w:val="004619B1"/>
    <w:rsid w:val="0046373B"/>
    <w:rsid w:val="004672F5"/>
    <w:rsid w:val="00467E0E"/>
    <w:rsid w:val="00467E95"/>
    <w:rsid w:val="00471B85"/>
    <w:rsid w:val="00477B6C"/>
    <w:rsid w:val="00486F7D"/>
    <w:rsid w:val="00496DDC"/>
    <w:rsid w:val="004A5799"/>
    <w:rsid w:val="004B128E"/>
    <w:rsid w:val="004B2372"/>
    <w:rsid w:val="004B279D"/>
    <w:rsid w:val="004B3A88"/>
    <w:rsid w:val="004B71A1"/>
    <w:rsid w:val="004D01CC"/>
    <w:rsid w:val="004E2B31"/>
    <w:rsid w:val="004E397D"/>
    <w:rsid w:val="004E7C28"/>
    <w:rsid w:val="004F1C99"/>
    <w:rsid w:val="004F2FC1"/>
    <w:rsid w:val="004F3866"/>
    <w:rsid w:val="004F424C"/>
    <w:rsid w:val="004F45CD"/>
    <w:rsid w:val="004F45F4"/>
    <w:rsid w:val="004F526F"/>
    <w:rsid w:val="004F6A3A"/>
    <w:rsid w:val="004F7513"/>
    <w:rsid w:val="005103EE"/>
    <w:rsid w:val="00512CE9"/>
    <w:rsid w:val="00514976"/>
    <w:rsid w:val="00514A43"/>
    <w:rsid w:val="005152A9"/>
    <w:rsid w:val="00515820"/>
    <w:rsid w:val="0051616D"/>
    <w:rsid w:val="0051706E"/>
    <w:rsid w:val="0051724A"/>
    <w:rsid w:val="005233E0"/>
    <w:rsid w:val="005306A8"/>
    <w:rsid w:val="005347E7"/>
    <w:rsid w:val="00534815"/>
    <w:rsid w:val="00535626"/>
    <w:rsid w:val="00536BA2"/>
    <w:rsid w:val="00545768"/>
    <w:rsid w:val="005509AA"/>
    <w:rsid w:val="00555394"/>
    <w:rsid w:val="005557DB"/>
    <w:rsid w:val="0057120B"/>
    <w:rsid w:val="00574FF9"/>
    <w:rsid w:val="00580568"/>
    <w:rsid w:val="00581B3F"/>
    <w:rsid w:val="00582CC5"/>
    <w:rsid w:val="00585096"/>
    <w:rsid w:val="00591B3A"/>
    <w:rsid w:val="005923F4"/>
    <w:rsid w:val="005940B1"/>
    <w:rsid w:val="00594E39"/>
    <w:rsid w:val="0059603C"/>
    <w:rsid w:val="0059668C"/>
    <w:rsid w:val="005A0B7D"/>
    <w:rsid w:val="005A2AAB"/>
    <w:rsid w:val="005A6D23"/>
    <w:rsid w:val="005A79A6"/>
    <w:rsid w:val="005B3057"/>
    <w:rsid w:val="005B4159"/>
    <w:rsid w:val="005C1447"/>
    <w:rsid w:val="005C1735"/>
    <w:rsid w:val="005C1CBF"/>
    <w:rsid w:val="005C6182"/>
    <w:rsid w:val="005D1E1D"/>
    <w:rsid w:val="005D5D79"/>
    <w:rsid w:val="005D73CD"/>
    <w:rsid w:val="005E1A86"/>
    <w:rsid w:val="005E250D"/>
    <w:rsid w:val="005E6F2D"/>
    <w:rsid w:val="006020FF"/>
    <w:rsid w:val="00602909"/>
    <w:rsid w:val="006035E4"/>
    <w:rsid w:val="0060503E"/>
    <w:rsid w:val="0060730A"/>
    <w:rsid w:val="00610D67"/>
    <w:rsid w:val="00610FEE"/>
    <w:rsid w:val="00611581"/>
    <w:rsid w:val="00624479"/>
    <w:rsid w:val="0062609A"/>
    <w:rsid w:val="00626F24"/>
    <w:rsid w:val="0063010D"/>
    <w:rsid w:val="006304B6"/>
    <w:rsid w:val="00631E46"/>
    <w:rsid w:val="00636BE1"/>
    <w:rsid w:val="006423E8"/>
    <w:rsid w:val="00643AC5"/>
    <w:rsid w:val="006446A2"/>
    <w:rsid w:val="00652C0C"/>
    <w:rsid w:val="0065339A"/>
    <w:rsid w:val="00653B6F"/>
    <w:rsid w:val="00656C0C"/>
    <w:rsid w:val="00657235"/>
    <w:rsid w:val="00661C84"/>
    <w:rsid w:val="00661E84"/>
    <w:rsid w:val="00662B5B"/>
    <w:rsid w:val="00662E09"/>
    <w:rsid w:val="00662F25"/>
    <w:rsid w:val="006640F1"/>
    <w:rsid w:val="006671D3"/>
    <w:rsid w:val="00670380"/>
    <w:rsid w:val="00671E18"/>
    <w:rsid w:val="0067538C"/>
    <w:rsid w:val="00681BC9"/>
    <w:rsid w:val="00687D52"/>
    <w:rsid w:val="00690D33"/>
    <w:rsid w:val="0069105F"/>
    <w:rsid w:val="006927B5"/>
    <w:rsid w:val="00694455"/>
    <w:rsid w:val="0069497A"/>
    <w:rsid w:val="00696B8B"/>
    <w:rsid w:val="00696C97"/>
    <w:rsid w:val="006A1DB7"/>
    <w:rsid w:val="006B2FE0"/>
    <w:rsid w:val="006B6CD5"/>
    <w:rsid w:val="006C1450"/>
    <w:rsid w:val="006D45B6"/>
    <w:rsid w:val="006E4FC0"/>
    <w:rsid w:val="006E6039"/>
    <w:rsid w:val="006E6F45"/>
    <w:rsid w:val="006F295B"/>
    <w:rsid w:val="006F29DD"/>
    <w:rsid w:val="006F4FA8"/>
    <w:rsid w:val="006F7160"/>
    <w:rsid w:val="006FC279"/>
    <w:rsid w:val="00702732"/>
    <w:rsid w:val="0070287C"/>
    <w:rsid w:val="0070350C"/>
    <w:rsid w:val="00706C55"/>
    <w:rsid w:val="00715877"/>
    <w:rsid w:val="0071692C"/>
    <w:rsid w:val="00717175"/>
    <w:rsid w:val="00720568"/>
    <w:rsid w:val="00720AFF"/>
    <w:rsid w:val="00721CA5"/>
    <w:rsid w:val="007320B7"/>
    <w:rsid w:val="00732469"/>
    <w:rsid w:val="0073333F"/>
    <w:rsid w:val="00735A65"/>
    <w:rsid w:val="00735F20"/>
    <w:rsid w:val="0074203B"/>
    <w:rsid w:val="00743C1C"/>
    <w:rsid w:val="00747EAC"/>
    <w:rsid w:val="00753013"/>
    <w:rsid w:val="00753EBF"/>
    <w:rsid w:val="00754F40"/>
    <w:rsid w:val="007567A5"/>
    <w:rsid w:val="0076048C"/>
    <w:rsid w:val="0076059B"/>
    <w:rsid w:val="00765C81"/>
    <w:rsid w:val="00767752"/>
    <w:rsid w:val="0077751B"/>
    <w:rsid w:val="00780174"/>
    <w:rsid w:val="007872DB"/>
    <w:rsid w:val="00790504"/>
    <w:rsid w:val="00790F4A"/>
    <w:rsid w:val="00791266"/>
    <w:rsid w:val="0079135B"/>
    <w:rsid w:val="00792439"/>
    <w:rsid w:val="00794F6A"/>
    <w:rsid w:val="007965C1"/>
    <w:rsid w:val="007A1D87"/>
    <w:rsid w:val="007A39ED"/>
    <w:rsid w:val="007B2EB8"/>
    <w:rsid w:val="007B39CF"/>
    <w:rsid w:val="007B567D"/>
    <w:rsid w:val="007C00D8"/>
    <w:rsid w:val="007C052B"/>
    <w:rsid w:val="007C68F4"/>
    <w:rsid w:val="007D05AF"/>
    <w:rsid w:val="007D1824"/>
    <w:rsid w:val="007D61AC"/>
    <w:rsid w:val="007D71CF"/>
    <w:rsid w:val="007D7A47"/>
    <w:rsid w:val="007E3521"/>
    <w:rsid w:val="007F11B7"/>
    <w:rsid w:val="007F336D"/>
    <w:rsid w:val="007F4F62"/>
    <w:rsid w:val="007F5A1A"/>
    <w:rsid w:val="007F60E5"/>
    <w:rsid w:val="007F71D3"/>
    <w:rsid w:val="008035DD"/>
    <w:rsid w:val="00803B0F"/>
    <w:rsid w:val="00803BD9"/>
    <w:rsid w:val="00804140"/>
    <w:rsid w:val="00810EEF"/>
    <w:rsid w:val="00811EF0"/>
    <w:rsid w:val="00814049"/>
    <w:rsid w:val="0082396C"/>
    <w:rsid w:val="0083116D"/>
    <w:rsid w:val="00831B32"/>
    <w:rsid w:val="00836643"/>
    <w:rsid w:val="00836C9E"/>
    <w:rsid w:val="0084007E"/>
    <w:rsid w:val="00840311"/>
    <w:rsid w:val="00840C3B"/>
    <w:rsid w:val="00846721"/>
    <w:rsid w:val="00847B71"/>
    <w:rsid w:val="00850D5E"/>
    <w:rsid w:val="00851B35"/>
    <w:rsid w:val="00856A12"/>
    <w:rsid w:val="008646F5"/>
    <w:rsid w:val="00864A3A"/>
    <w:rsid w:val="00871349"/>
    <w:rsid w:val="00876C7E"/>
    <w:rsid w:val="00883875"/>
    <w:rsid w:val="008939CB"/>
    <w:rsid w:val="008A1707"/>
    <w:rsid w:val="008A5021"/>
    <w:rsid w:val="008B0ACA"/>
    <w:rsid w:val="008B15F5"/>
    <w:rsid w:val="008B215C"/>
    <w:rsid w:val="008B3B82"/>
    <w:rsid w:val="008B4D7A"/>
    <w:rsid w:val="008B6704"/>
    <w:rsid w:val="008C2528"/>
    <w:rsid w:val="008C3E18"/>
    <w:rsid w:val="008E6703"/>
    <w:rsid w:val="008E7547"/>
    <w:rsid w:val="008F093F"/>
    <w:rsid w:val="008F35AC"/>
    <w:rsid w:val="008F38DA"/>
    <w:rsid w:val="00900898"/>
    <w:rsid w:val="00901A8B"/>
    <w:rsid w:val="0090363F"/>
    <w:rsid w:val="0091559D"/>
    <w:rsid w:val="009174BE"/>
    <w:rsid w:val="009340F6"/>
    <w:rsid w:val="00942705"/>
    <w:rsid w:val="0095083C"/>
    <w:rsid w:val="00951133"/>
    <w:rsid w:val="00951DD4"/>
    <w:rsid w:val="00952ADB"/>
    <w:rsid w:val="00960FD2"/>
    <w:rsid w:val="00964364"/>
    <w:rsid w:val="00965831"/>
    <w:rsid w:val="00973822"/>
    <w:rsid w:val="00973D99"/>
    <w:rsid w:val="009869D7"/>
    <w:rsid w:val="00987A1C"/>
    <w:rsid w:val="009A1F84"/>
    <w:rsid w:val="009A441A"/>
    <w:rsid w:val="009B66AF"/>
    <w:rsid w:val="009C3364"/>
    <w:rsid w:val="009D0657"/>
    <w:rsid w:val="009D1D41"/>
    <w:rsid w:val="009D6242"/>
    <w:rsid w:val="009E15F3"/>
    <w:rsid w:val="009E4E07"/>
    <w:rsid w:val="009E52BB"/>
    <w:rsid w:val="009F1A2C"/>
    <w:rsid w:val="009F1AAC"/>
    <w:rsid w:val="00A013EE"/>
    <w:rsid w:val="00A04E6D"/>
    <w:rsid w:val="00A06760"/>
    <w:rsid w:val="00A110EC"/>
    <w:rsid w:val="00A116E0"/>
    <w:rsid w:val="00A12560"/>
    <w:rsid w:val="00A13F23"/>
    <w:rsid w:val="00A1541F"/>
    <w:rsid w:val="00A1688E"/>
    <w:rsid w:val="00A225B2"/>
    <w:rsid w:val="00A242A4"/>
    <w:rsid w:val="00A24999"/>
    <w:rsid w:val="00A26E77"/>
    <w:rsid w:val="00A27B51"/>
    <w:rsid w:val="00A378DD"/>
    <w:rsid w:val="00A43B94"/>
    <w:rsid w:val="00A46B12"/>
    <w:rsid w:val="00A535C8"/>
    <w:rsid w:val="00A55F7A"/>
    <w:rsid w:val="00A60EC0"/>
    <w:rsid w:val="00A613C5"/>
    <w:rsid w:val="00A62C15"/>
    <w:rsid w:val="00A647B2"/>
    <w:rsid w:val="00A77A84"/>
    <w:rsid w:val="00A81F80"/>
    <w:rsid w:val="00A8795A"/>
    <w:rsid w:val="00A87ACD"/>
    <w:rsid w:val="00A90C38"/>
    <w:rsid w:val="00A944F0"/>
    <w:rsid w:val="00A96F61"/>
    <w:rsid w:val="00AA0A51"/>
    <w:rsid w:val="00AA0AB6"/>
    <w:rsid w:val="00AA34C2"/>
    <w:rsid w:val="00AA4614"/>
    <w:rsid w:val="00AA4B4C"/>
    <w:rsid w:val="00AA73E6"/>
    <w:rsid w:val="00AA79F5"/>
    <w:rsid w:val="00AA7E53"/>
    <w:rsid w:val="00AB1D8F"/>
    <w:rsid w:val="00AB2CDC"/>
    <w:rsid w:val="00AB485D"/>
    <w:rsid w:val="00AC5BE9"/>
    <w:rsid w:val="00AC72D6"/>
    <w:rsid w:val="00AC76AA"/>
    <w:rsid w:val="00AD2DAB"/>
    <w:rsid w:val="00AD51CB"/>
    <w:rsid w:val="00AD540B"/>
    <w:rsid w:val="00AD60F1"/>
    <w:rsid w:val="00AD6EA8"/>
    <w:rsid w:val="00AE0155"/>
    <w:rsid w:val="00AE1821"/>
    <w:rsid w:val="00AE619D"/>
    <w:rsid w:val="00AE65E2"/>
    <w:rsid w:val="00AF38BD"/>
    <w:rsid w:val="00AF65BC"/>
    <w:rsid w:val="00B009A8"/>
    <w:rsid w:val="00B03F43"/>
    <w:rsid w:val="00B04570"/>
    <w:rsid w:val="00B05D68"/>
    <w:rsid w:val="00B06F79"/>
    <w:rsid w:val="00B10BD9"/>
    <w:rsid w:val="00B15991"/>
    <w:rsid w:val="00B16858"/>
    <w:rsid w:val="00B1DBDD"/>
    <w:rsid w:val="00B21E66"/>
    <w:rsid w:val="00B2516E"/>
    <w:rsid w:val="00B3592A"/>
    <w:rsid w:val="00B40BBF"/>
    <w:rsid w:val="00B44624"/>
    <w:rsid w:val="00B465B8"/>
    <w:rsid w:val="00B516B3"/>
    <w:rsid w:val="00B52898"/>
    <w:rsid w:val="00B55421"/>
    <w:rsid w:val="00B55593"/>
    <w:rsid w:val="00B5683D"/>
    <w:rsid w:val="00B56BA0"/>
    <w:rsid w:val="00B574AD"/>
    <w:rsid w:val="00B57FD7"/>
    <w:rsid w:val="00B61B20"/>
    <w:rsid w:val="00B627A9"/>
    <w:rsid w:val="00B74636"/>
    <w:rsid w:val="00B74F5C"/>
    <w:rsid w:val="00B77E71"/>
    <w:rsid w:val="00B816F8"/>
    <w:rsid w:val="00B8301C"/>
    <w:rsid w:val="00B91169"/>
    <w:rsid w:val="00BA5951"/>
    <w:rsid w:val="00BA5D48"/>
    <w:rsid w:val="00BB3A08"/>
    <w:rsid w:val="00BB5970"/>
    <w:rsid w:val="00BC26BF"/>
    <w:rsid w:val="00BC4AD4"/>
    <w:rsid w:val="00BC4CD0"/>
    <w:rsid w:val="00BC530C"/>
    <w:rsid w:val="00BC7D2B"/>
    <w:rsid w:val="00BD3AB8"/>
    <w:rsid w:val="00BD4654"/>
    <w:rsid w:val="00BD4CCA"/>
    <w:rsid w:val="00BD7E5C"/>
    <w:rsid w:val="00BE002B"/>
    <w:rsid w:val="00BE2927"/>
    <w:rsid w:val="00BE3755"/>
    <w:rsid w:val="00BE48F8"/>
    <w:rsid w:val="00BE70EE"/>
    <w:rsid w:val="00BF59A8"/>
    <w:rsid w:val="00BF73B9"/>
    <w:rsid w:val="00BF7771"/>
    <w:rsid w:val="00C062D0"/>
    <w:rsid w:val="00C074B7"/>
    <w:rsid w:val="00C1060D"/>
    <w:rsid w:val="00C12020"/>
    <w:rsid w:val="00C13456"/>
    <w:rsid w:val="00C14F06"/>
    <w:rsid w:val="00C17522"/>
    <w:rsid w:val="00C206B2"/>
    <w:rsid w:val="00C20F34"/>
    <w:rsid w:val="00C2165B"/>
    <w:rsid w:val="00C250AA"/>
    <w:rsid w:val="00C32D94"/>
    <w:rsid w:val="00C34C17"/>
    <w:rsid w:val="00C35BFD"/>
    <w:rsid w:val="00C35EBB"/>
    <w:rsid w:val="00C36A41"/>
    <w:rsid w:val="00C3754E"/>
    <w:rsid w:val="00C44AC6"/>
    <w:rsid w:val="00C45B6F"/>
    <w:rsid w:val="00C506F6"/>
    <w:rsid w:val="00C61871"/>
    <w:rsid w:val="00C65DE9"/>
    <w:rsid w:val="00C71DC1"/>
    <w:rsid w:val="00C723E2"/>
    <w:rsid w:val="00C751E2"/>
    <w:rsid w:val="00C7544B"/>
    <w:rsid w:val="00C851A5"/>
    <w:rsid w:val="00C86405"/>
    <w:rsid w:val="00C87FD9"/>
    <w:rsid w:val="00CA21B1"/>
    <w:rsid w:val="00CA2A8C"/>
    <w:rsid w:val="00CA3CB0"/>
    <w:rsid w:val="00CB098F"/>
    <w:rsid w:val="00CB6737"/>
    <w:rsid w:val="00CC42D8"/>
    <w:rsid w:val="00CC61CB"/>
    <w:rsid w:val="00CC77F6"/>
    <w:rsid w:val="00CD0F76"/>
    <w:rsid w:val="00CD16F5"/>
    <w:rsid w:val="00CD3164"/>
    <w:rsid w:val="00CD4914"/>
    <w:rsid w:val="00CD696A"/>
    <w:rsid w:val="00CD6E24"/>
    <w:rsid w:val="00CE087C"/>
    <w:rsid w:val="00CE1488"/>
    <w:rsid w:val="00CE468F"/>
    <w:rsid w:val="00CF40D6"/>
    <w:rsid w:val="00D00FF4"/>
    <w:rsid w:val="00D0336C"/>
    <w:rsid w:val="00D03D86"/>
    <w:rsid w:val="00D056F4"/>
    <w:rsid w:val="00D06AB6"/>
    <w:rsid w:val="00D129CB"/>
    <w:rsid w:val="00D2091F"/>
    <w:rsid w:val="00D2302E"/>
    <w:rsid w:val="00D235DF"/>
    <w:rsid w:val="00D24297"/>
    <w:rsid w:val="00D27A51"/>
    <w:rsid w:val="00D31DD0"/>
    <w:rsid w:val="00D3230B"/>
    <w:rsid w:val="00D32C08"/>
    <w:rsid w:val="00D35079"/>
    <w:rsid w:val="00D35999"/>
    <w:rsid w:val="00D3777F"/>
    <w:rsid w:val="00D461E9"/>
    <w:rsid w:val="00D50A9D"/>
    <w:rsid w:val="00D531EF"/>
    <w:rsid w:val="00D53CB7"/>
    <w:rsid w:val="00D54712"/>
    <w:rsid w:val="00D54DFF"/>
    <w:rsid w:val="00D6143D"/>
    <w:rsid w:val="00D72713"/>
    <w:rsid w:val="00D7627E"/>
    <w:rsid w:val="00D81C59"/>
    <w:rsid w:val="00D83C9B"/>
    <w:rsid w:val="00D84E7C"/>
    <w:rsid w:val="00D85E15"/>
    <w:rsid w:val="00D86687"/>
    <w:rsid w:val="00D922E0"/>
    <w:rsid w:val="00D9243D"/>
    <w:rsid w:val="00D962EC"/>
    <w:rsid w:val="00D97A89"/>
    <w:rsid w:val="00DA6D5C"/>
    <w:rsid w:val="00DA73D6"/>
    <w:rsid w:val="00DB0D01"/>
    <w:rsid w:val="00DB2D58"/>
    <w:rsid w:val="00DB4C4F"/>
    <w:rsid w:val="00DB70BB"/>
    <w:rsid w:val="00DC233C"/>
    <w:rsid w:val="00DC48B6"/>
    <w:rsid w:val="00DC560E"/>
    <w:rsid w:val="00DC6026"/>
    <w:rsid w:val="00DC7AF3"/>
    <w:rsid w:val="00DD5E53"/>
    <w:rsid w:val="00DD6124"/>
    <w:rsid w:val="00DE0BEA"/>
    <w:rsid w:val="00DE0E4E"/>
    <w:rsid w:val="00DE3919"/>
    <w:rsid w:val="00DE5E48"/>
    <w:rsid w:val="00DF04BF"/>
    <w:rsid w:val="00DF16AE"/>
    <w:rsid w:val="00DF1D29"/>
    <w:rsid w:val="00DF2EB0"/>
    <w:rsid w:val="00DF5381"/>
    <w:rsid w:val="00DF5FC0"/>
    <w:rsid w:val="00E0212B"/>
    <w:rsid w:val="00E02E46"/>
    <w:rsid w:val="00E11A72"/>
    <w:rsid w:val="00E138F7"/>
    <w:rsid w:val="00E1568E"/>
    <w:rsid w:val="00E17253"/>
    <w:rsid w:val="00E22ED1"/>
    <w:rsid w:val="00E2364A"/>
    <w:rsid w:val="00E32E2C"/>
    <w:rsid w:val="00E3355D"/>
    <w:rsid w:val="00E350FD"/>
    <w:rsid w:val="00E36B3D"/>
    <w:rsid w:val="00E4163A"/>
    <w:rsid w:val="00E436D7"/>
    <w:rsid w:val="00E540BC"/>
    <w:rsid w:val="00E5560B"/>
    <w:rsid w:val="00E60E5A"/>
    <w:rsid w:val="00E61537"/>
    <w:rsid w:val="00E61E94"/>
    <w:rsid w:val="00E63A53"/>
    <w:rsid w:val="00E63CEC"/>
    <w:rsid w:val="00E654CB"/>
    <w:rsid w:val="00E67565"/>
    <w:rsid w:val="00E71124"/>
    <w:rsid w:val="00E7392F"/>
    <w:rsid w:val="00E73C86"/>
    <w:rsid w:val="00E767B1"/>
    <w:rsid w:val="00E76FB6"/>
    <w:rsid w:val="00E83B2C"/>
    <w:rsid w:val="00E85091"/>
    <w:rsid w:val="00E8509A"/>
    <w:rsid w:val="00E92730"/>
    <w:rsid w:val="00E93957"/>
    <w:rsid w:val="00E9450B"/>
    <w:rsid w:val="00E956E1"/>
    <w:rsid w:val="00E95C07"/>
    <w:rsid w:val="00E97447"/>
    <w:rsid w:val="00EA7E88"/>
    <w:rsid w:val="00EB08E3"/>
    <w:rsid w:val="00EB0F18"/>
    <w:rsid w:val="00EC6462"/>
    <w:rsid w:val="00ED2920"/>
    <w:rsid w:val="00ED3B17"/>
    <w:rsid w:val="00ED5B97"/>
    <w:rsid w:val="00ED6AA7"/>
    <w:rsid w:val="00EE2ADD"/>
    <w:rsid w:val="00EF30F5"/>
    <w:rsid w:val="00EF35B4"/>
    <w:rsid w:val="00EF4252"/>
    <w:rsid w:val="00EF6968"/>
    <w:rsid w:val="00EF7906"/>
    <w:rsid w:val="00F004F8"/>
    <w:rsid w:val="00F00CE6"/>
    <w:rsid w:val="00F02F63"/>
    <w:rsid w:val="00F11A80"/>
    <w:rsid w:val="00F12741"/>
    <w:rsid w:val="00F1712B"/>
    <w:rsid w:val="00F207EC"/>
    <w:rsid w:val="00F24230"/>
    <w:rsid w:val="00F257E1"/>
    <w:rsid w:val="00F25A5F"/>
    <w:rsid w:val="00F25C7D"/>
    <w:rsid w:val="00F26B7B"/>
    <w:rsid w:val="00F305DD"/>
    <w:rsid w:val="00F35E8D"/>
    <w:rsid w:val="00F40863"/>
    <w:rsid w:val="00F43A9D"/>
    <w:rsid w:val="00F4495C"/>
    <w:rsid w:val="00F46F24"/>
    <w:rsid w:val="00F6096E"/>
    <w:rsid w:val="00F613F3"/>
    <w:rsid w:val="00F65301"/>
    <w:rsid w:val="00F6556A"/>
    <w:rsid w:val="00F720FA"/>
    <w:rsid w:val="00F73566"/>
    <w:rsid w:val="00F74862"/>
    <w:rsid w:val="00F7691E"/>
    <w:rsid w:val="00F76A75"/>
    <w:rsid w:val="00F800C3"/>
    <w:rsid w:val="00F80935"/>
    <w:rsid w:val="00F819FF"/>
    <w:rsid w:val="00F82F15"/>
    <w:rsid w:val="00F8498A"/>
    <w:rsid w:val="00F85BE9"/>
    <w:rsid w:val="00F86548"/>
    <w:rsid w:val="00F869EB"/>
    <w:rsid w:val="00F86CB1"/>
    <w:rsid w:val="00F91909"/>
    <w:rsid w:val="00F9339A"/>
    <w:rsid w:val="00F93F01"/>
    <w:rsid w:val="00FA5FF3"/>
    <w:rsid w:val="00FB085E"/>
    <w:rsid w:val="00FB1F39"/>
    <w:rsid w:val="00FB553D"/>
    <w:rsid w:val="00FB6035"/>
    <w:rsid w:val="00FB66B7"/>
    <w:rsid w:val="00FB79F2"/>
    <w:rsid w:val="00FC0D16"/>
    <w:rsid w:val="00FC2429"/>
    <w:rsid w:val="00FC6A64"/>
    <w:rsid w:val="00FC7BE7"/>
    <w:rsid w:val="00FD0486"/>
    <w:rsid w:val="00FD44FB"/>
    <w:rsid w:val="00FD565D"/>
    <w:rsid w:val="00FD7D93"/>
    <w:rsid w:val="00FD7F95"/>
    <w:rsid w:val="00FE23E6"/>
    <w:rsid w:val="00FE52D2"/>
    <w:rsid w:val="00FE69B9"/>
    <w:rsid w:val="00FE6A3D"/>
    <w:rsid w:val="00FF0658"/>
    <w:rsid w:val="00FF17C7"/>
    <w:rsid w:val="00FF2F16"/>
    <w:rsid w:val="00FF5435"/>
    <w:rsid w:val="00FF72C3"/>
    <w:rsid w:val="00FF7D89"/>
    <w:rsid w:val="01002A1B"/>
    <w:rsid w:val="011BFC60"/>
    <w:rsid w:val="01420508"/>
    <w:rsid w:val="0157B89A"/>
    <w:rsid w:val="017B8CEB"/>
    <w:rsid w:val="017D423A"/>
    <w:rsid w:val="0191C816"/>
    <w:rsid w:val="01A8A8C2"/>
    <w:rsid w:val="01B82BC7"/>
    <w:rsid w:val="01BA0AD3"/>
    <w:rsid w:val="01C7B453"/>
    <w:rsid w:val="023339EF"/>
    <w:rsid w:val="024217CF"/>
    <w:rsid w:val="0287A434"/>
    <w:rsid w:val="029E77AE"/>
    <w:rsid w:val="02B15E2B"/>
    <w:rsid w:val="02CAA3F3"/>
    <w:rsid w:val="030E1E62"/>
    <w:rsid w:val="0312906B"/>
    <w:rsid w:val="031D4136"/>
    <w:rsid w:val="033B76B1"/>
    <w:rsid w:val="035C3027"/>
    <w:rsid w:val="03946D62"/>
    <w:rsid w:val="03A0D933"/>
    <w:rsid w:val="04202702"/>
    <w:rsid w:val="045B0C9E"/>
    <w:rsid w:val="0461D5AF"/>
    <w:rsid w:val="046601BD"/>
    <w:rsid w:val="0469C8FC"/>
    <w:rsid w:val="046C34C2"/>
    <w:rsid w:val="04B9D277"/>
    <w:rsid w:val="04CF4DAA"/>
    <w:rsid w:val="04ED7866"/>
    <w:rsid w:val="0502AFDE"/>
    <w:rsid w:val="0527BE1A"/>
    <w:rsid w:val="053006A9"/>
    <w:rsid w:val="053BB541"/>
    <w:rsid w:val="0545AB30"/>
    <w:rsid w:val="0551A8AA"/>
    <w:rsid w:val="05CF88FE"/>
    <w:rsid w:val="05D6F53D"/>
    <w:rsid w:val="05F53169"/>
    <w:rsid w:val="06191F0D"/>
    <w:rsid w:val="06550B37"/>
    <w:rsid w:val="065B2C28"/>
    <w:rsid w:val="0674088B"/>
    <w:rsid w:val="06B27CD6"/>
    <w:rsid w:val="06CEFCB0"/>
    <w:rsid w:val="06E8313B"/>
    <w:rsid w:val="06ED15DB"/>
    <w:rsid w:val="070DF55F"/>
    <w:rsid w:val="07177873"/>
    <w:rsid w:val="07428398"/>
    <w:rsid w:val="07826B9E"/>
    <w:rsid w:val="07959577"/>
    <w:rsid w:val="079D2274"/>
    <w:rsid w:val="07D168A9"/>
    <w:rsid w:val="07D745D9"/>
    <w:rsid w:val="07DD8BF5"/>
    <w:rsid w:val="07E89EB1"/>
    <w:rsid w:val="07F02948"/>
    <w:rsid w:val="081DC388"/>
    <w:rsid w:val="084078B0"/>
    <w:rsid w:val="084A5215"/>
    <w:rsid w:val="0874C378"/>
    <w:rsid w:val="08851E2E"/>
    <w:rsid w:val="08A279D4"/>
    <w:rsid w:val="08B348D4"/>
    <w:rsid w:val="08B4B382"/>
    <w:rsid w:val="090B3C00"/>
    <w:rsid w:val="090E95FF"/>
    <w:rsid w:val="092AE517"/>
    <w:rsid w:val="098E4442"/>
    <w:rsid w:val="09A1BCC1"/>
    <w:rsid w:val="09DDACA2"/>
    <w:rsid w:val="09F67DC8"/>
    <w:rsid w:val="0A181406"/>
    <w:rsid w:val="0A68E1D9"/>
    <w:rsid w:val="0A7313DB"/>
    <w:rsid w:val="0ACD3639"/>
    <w:rsid w:val="0ACFC0C3"/>
    <w:rsid w:val="0ADC3F61"/>
    <w:rsid w:val="0B0B42B9"/>
    <w:rsid w:val="0B0F6639"/>
    <w:rsid w:val="0B1F81FF"/>
    <w:rsid w:val="0B27310D"/>
    <w:rsid w:val="0B30782C"/>
    <w:rsid w:val="0B375FEF"/>
    <w:rsid w:val="0B5B782D"/>
    <w:rsid w:val="0BBCB39B"/>
    <w:rsid w:val="0BC27464"/>
    <w:rsid w:val="0BC551CB"/>
    <w:rsid w:val="0BDC7B31"/>
    <w:rsid w:val="0C42DCC2"/>
    <w:rsid w:val="0C5375A5"/>
    <w:rsid w:val="0D1AA24C"/>
    <w:rsid w:val="0D2B71A6"/>
    <w:rsid w:val="0DB328C9"/>
    <w:rsid w:val="0DD6808B"/>
    <w:rsid w:val="0DDC3738"/>
    <w:rsid w:val="0DDEAD23"/>
    <w:rsid w:val="0E3F3C46"/>
    <w:rsid w:val="0E4E533A"/>
    <w:rsid w:val="0E762ECF"/>
    <w:rsid w:val="0EAF80CB"/>
    <w:rsid w:val="0EFE0DF0"/>
    <w:rsid w:val="0F1E15DD"/>
    <w:rsid w:val="0F26CDB8"/>
    <w:rsid w:val="0F27293E"/>
    <w:rsid w:val="0F27784A"/>
    <w:rsid w:val="0F91EC2F"/>
    <w:rsid w:val="0F91FED3"/>
    <w:rsid w:val="0FADA8E9"/>
    <w:rsid w:val="0FBB2F80"/>
    <w:rsid w:val="1061722C"/>
    <w:rsid w:val="10715F0F"/>
    <w:rsid w:val="10B0E90C"/>
    <w:rsid w:val="10D230A4"/>
    <w:rsid w:val="10E2DB0C"/>
    <w:rsid w:val="10FE96E3"/>
    <w:rsid w:val="11105992"/>
    <w:rsid w:val="11153D33"/>
    <w:rsid w:val="114B0A7F"/>
    <w:rsid w:val="1172990D"/>
    <w:rsid w:val="120D6AD7"/>
    <w:rsid w:val="1229A223"/>
    <w:rsid w:val="122F7A65"/>
    <w:rsid w:val="12320FB2"/>
    <w:rsid w:val="124F94A7"/>
    <w:rsid w:val="12512EE3"/>
    <w:rsid w:val="125C0C7B"/>
    <w:rsid w:val="12964AB2"/>
    <w:rsid w:val="12BE23A2"/>
    <w:rsid w:val="13279F87"/>
    <w:rsid w:val="13316B2D"/>
    <w:rsid w:val="13A92FA5"/>
    <w:rsid w:val="13AB93CE"/>
    <w:rsid w:val="13BF91E8"/>
    <w:rsid w:val="1446B1EB"/>
    <w:rsid w:val="1453C0A3"/>
    <w:rsid w:val="145B109F"/>
    <w:rsid w:val="145FBEEE"/>
    <w:rsid w:val="14706EDA"/>
    <w:rsid w:val="14930907"/>
    <w:rsid w:val="14AA1CBF"/>
    <w:rsid w:val="14C2B78C"/>
    <w:rsid w:val="153CE3A7"/>
    <w:rsid w:val="15543809"/>
    <w:rsid w:val="156A4FFB"/>
    <w:rsid w:val="156BA4B0"/>
    <w:rsid w:val="1572E37C"/>
    <w:rsid w:val="15C9D890"/>
    <w:rsid w:val="15CC381B"/>
    <w:rsid w:val="15DB3A24"/>
    <w:rsid w:val="15DD2D40"/>
    <w:rsid w:val="15FA57EB"/>
    <w:rsid w:val="1610F076"/>
    <w:rsid w:val="1654F8D7"/>
    <w:rsid w:val="165A6109"/>
    <w:rsid w:val="1694303C"/>
    <w:rsid w:val="16950F11"/>
    <w:rsid w:val="16CD1B6A"/>
    <w:rsid w:val="16D9C36E"/>
    <w:rsid w:val="16F5C60B"/>
    <w:rsid w:val="17216A0D"/>
    <w:rsid w:val="1727710F"/>
    <w:rsid w:val="173F2EB1"/>
    <w:rsid w:val="1740B21B"/>
    <w:rsid w:val="17444FEF"/>
    <w:rsid w:val="174A27C5"/>
    <w:rsid w:val="17627DA0"/>
    <w:rsid w:val="1769BBD5"/>
    <w:rsid w:val="176F2421"/>
    <w:rsid w:val="177E52AD"/>
    <w:rsid w:val="178D7CEF"/>
    <w:rsid w:val="17A69365"/>
    <w:rsid w:val="17B86871"/>
    <w:rsid w:val="17C6459F"/>
    <w:rsid w:val="17DE7202"/>
    <w:rsid w:val="17EED264"/>
    <w:rsid w:val="180C97B8"/>
    <w:rsid w:val="180EE8B0"/>
    <w:rsid w:val="1823700D"/>
    <w:rsid w:val="1828A4F5"/>
    <w:rsid w:val="182F1FEF"/>
    <w:rsid w:val="1892C596"/>
    <w:rsid w:val="18B3BDB4"/>
    <w:rsid w:val="18F575B7"/>
    <w:rsid w:val="1901C2CF"/>
    <w:rsid w:val="1925C973"/>
    <w:rsid w:val="193B6A32"/>
    <w:rsid w:val="193E5F24"/>
    <w:rsid w:val="19464B15"/>
    <w:rsid w:val="19A84A94"/>
    <w:rsid w:val="19ACBF86"/>
    <w:rsid w:val="19D0DC85"/>
    <w:rsid w:val="19D2EB74"/>
    <w:rsid w:val="19DB7576"/>
    <w:rsid w:val="19E668D1"/>
    <w:rsid w:val="1A1054CA"/>
    <w:rsid w:val="1A30E5A8"/>
    <w:rsid w:val="1A599C1D"/>
    <w:rsid w:val="1A6C9FC3"/>
    <w:rsid w:val="1A74C286"/>
    <w:rsid w:val="1A865379"/>
    <w:rsid w:val="1A8B8053"/>
    <w:rsid w:val="1A9ADC14"/>
    <w:rsid w:val="1AAB9188"/>
    <w:rsid w:val="1AD177C1"/>
    <w:rsid w:val="1ADC11D6"/>
    <w:rsid w:val="1ADEDA92"/>
    <w:rsid w:val="1AF7449F"/>
    <w:rsid w:val="1AFF626A"/>
    <w:rsid w:val="1B271ABB"/>
    <w:rsid w:val="1B51A9CE"/>
    <w:rsid w:val="1BC9E232"/>
    <w:rsid w:val="1BDD4E90"/>
    <w:rsid w:val="1BDF5EF5"/>
    <w:rsid w:val="1BFD1A19"/>
    <w:rsid w:val="1C2968BC"/>
    <w:rsid w:val="1C4FD007"/>
    <w:rsid w:val="1C73178F"/>
    <w:rsid w:val="1CAD9344"/>
    <w:rsid w:val="1CC8E4F5"/>
    <w:rsid w:val="1CCD85AE"/>
    <w:rsid w:val="1CD43F5F"/>
    <w:rsid w:val="1CE73AB9"/>
    <w:rsid w:val="1CF9F5E3"/>
    <w:rsid w:val="1D0983CE"/>
    <w:rsid w:val="1D55B3EC"/>
    <w:rsid w:val="1D95102F"/>
    <w:rsid w:val="1DA37994"/>
    <w:rsid w:val="1DB80F0F"/>
    <w:rsid w:val="1DC76233"/>
    <w:rsid w:val="1DD96851"/>
    <w:rsid w:val="1DE50B15"/>
    <w:rsid w:val="1DEBA178"/>
    <w:rsid w:val="1E15812E"/>
    <w:rsid w:val="1E1759C9"/>
    <w:rsid w:val="1E5EBB7D"/>
    <w:rsid w:val="1E6E5DD7"/>
    <w:rsid w:val="1EB0CABC"/>
    <w:rsid w:val="1EF6F37F"/>
    <w:rsid w:val="1F14E0E3"/>
    <w:rsid w:val="1F50E3E9"/>
    <w:rsid w:val="1F60B3D2"/>
    <w:rsid w:val="1F82F3E1"/>
    <w:rsid w:val="1F9C9739"/>
    <w:rsid w:val="1FFA8BDE"/>
    <w:rsid w:val="20677D57"/>
    <w:rsid w:val="206C8AE7"/>
    <w:rsid w:val="2072364E"/>
    <w:rsid w:val="2073B7E8"/>
    <w:rsid w:val="209A5B77"/>
    <w:rsid w:val="20A14BDE"/>
    <w:rsid w:val="20C9A918"/>
    <w:rsid w:val="20E7AD91"/>
    <w:rsid w:val="219EF720"/>
    <w:rsid w:val="21B548F4"/>
    <w:rsid w:val="21BF93BB"/>
    <w:rsid w:val="2223CC95"/>
    <w:rsid w:val="2224DE7E"/>
    <w:rsid w:val="22282228"/>
    <w:rsid w:val="2276548F"/>
    <w:rsid w:val="227C7FCA"/>
    <w:rsid w:val="2288124E"/>
    <w:rsid w:val="22A0279F"/>
    <w:rsid w:val="22D7AEC8"/>
    <w:rsid w:val="2336F234"/>
    <w:rsid w:val="23702DA3"/>
    <w:rsid w:val="238355AC"/>
    <w:rsid w:val="23B373A2"/>
    <w:rsid w:val="23C6630F"/>
    <w:rsid w:val="23C71121"/>
    <w:rsid w:val="23EAA4BD"/>
    <w:rsid w:val="240456A0"/>
    <w:rsid w:val="24190B8E"/>
    <w:rsid w:val="242B1997"/>
    <w:rsid w:val="24524A90"/>
    <w:rsid w:val="2460D297"/>
    <w:rsid w:val="2498B02E"/>
    <w:rsid w:val="24B27663"/>
    <w:rsid w:val="2565757F"/>
    <w:rsid w:val="2584250F"/>
    <w:rsid w:val="25A602FB"/>
    <w:rsid w:val="25B0A84A"/>
    <w:rsid w:val="25C35FF8"/>
    <w:rsid w:val="26413096"/>
    <w:rsid w:val="268470CE"/>
    <w:rsid w:val="268AB52B"/>
    <w:rsid w:val="26AD296C"/>
    <w:rsid w:val="26CA1B65"/>
    <w:rsid w:val="26EF673D"/>
    <w:rsid w:val="277A953F"/>
    <w:rsid w:val="2791940E"/>
    <w:rsid w:val="27954532"/>
    <w:rsid w:val="27AFFAC9"/>
    <w:rsid w:val="27FB016F"/>
    <w:rsid w:val="27FC17C0"/>
    <w:rsid w:val="2813D0DD"/>
    <w:rsid w:val="282099E6"/>
    <w:rsid w:val="283391B9"/>
    <w:rsid w:val="283956F4"/>
    <w:rsid w:val="2880E6AA"/>
    <w:rsid w:val="28975B1B"/>
    <w:rsid w:val="28A0C864"/>
    <w:rsid w:val="28A7C261"/>
    <w:rsid w:val="2909D35F"/>
    <w:rsid w:val="298BF130"/>
    <w:rsid w:val="2991D97D"/>
    <w:rsid w:val="29D7D467"/>
    <w:rsid w:val="29DA01C9"/>
    <w:rsid w:val="2A1753E0"/>
    <w:rsid w:val="2A38E6A2"/>
    <w:rsid w:val="2A697EE0"/>
    <w:rsid w:val="2A6EAE42"/>
    <w:rsid w:val="2A7C888E"/>
    <w:rsid w:val="2AB78475"/>
    <w:rsid w:val="2AC003CB"/>
    <w:rsid w:val="2AD02661"/>
    <w:rsid w:val="2AD27622"/>
    <w:rsid w:val="2B44345D"/>
    <w:rsid w:val="2B5AFB43"/>
    <w:rsid w:val="2B609002"/>
    <w:rsid w:val="2B930C8C"/>
    <w:rsid w:val="2BC8021E"/>
    <w:rsid w:val="2BD83A53"/>
    <w:rsid w:val="2BEEA4C1"/>
    <w:rsid w:val="2BF5B32F"/>
    <w:rsid w:val="2BF7CFD9"/>
    <w:rsid w:val="2BFA75BD"/>
    <w:rsid w:val="2BFB689D"/>
    <w:rsid w:val="2BFC298F"/>
    <w:rsid w:val="2C0A39B3"/>
    <w:rsid w:val="2C29F0F9"/>
    <w:rsid w:val="2C4E1ABF"/>
    <w:rsid w:val="2CF9CA39"/>
    <w:rsid w:val="2CFBF52E"/>
    <w:rsid w:val="2CFC9E09"/>
    <w:rsid w:val="2D2D926B"/>
    <w:rsid w:val="2D412F72"/>
    <w:rsid w:val="2D54DE51"/>
    <w:rsid w:val="2D6BD0AC"/>
    <w:rsid w:val="2D7FB109"/>
    <w:rsid w:val="2DB758B8"/>
    <w:rsid w:val="2DBFAD61"/>
    <w:rsid w:val="2DC3C680"/>
    <w:rsid w:val="2DC82FB3"/>
    <w:rsid w:val="2E208BBD"/>
    <w:rsid w:val="2E4F31C4"/>
    <w:rsid w:val="2E705E7E"/>
    <w:rsid w:val="2E7A639D"/>
    <w:rsid w:val="2EB5A1D1"/>
    <w:rsid w:val="2EEE47B6"/>
    <w:rsid w:val="2EFA8CBD"/>
    <w:rsid w:val="2F388741"/>
    <w:rsid w:val="2F69B682"/>
    <w:rsid w:val="2F94798F"/>
    <w:rsid w:val="2F971AF7"/>
    <w:rsid w:val="2FD4844D"/>
    <w:rsid w:val="2FD930CC"/>
    <w:rsid w:val="300F411E"/>
    <w:rsid w:val="307CC621"/>
    <w:rsid w:val="308C2286"/>
    <w:rsid w:val="30AAF2F8"/>
    <w:rsid w:val="30AECFA1"/>
    <w:rsid w:val="30B03A06"/>
    <w:rsid w:val="30C2B7E2"/>
    <w:rsid w:val="30F8217E"/>
    <w:rsid w:val="312A796C"/>
    <w:rsid w:val="31703A0D"/>
    <w:rsid w:val="31A39453"/>
    <w:rsid w:val="320B9B3B"/>
    <w:rsid w:val="3214A095"/>
    <w:rsid w:val="3215F353"/>
    <w:rsid w:val="32178455"/>
    <w:rsid w:val="32251D95"/>
    <w:rsid w:val="327835A5"/>
    <w:rsid w:val="32A8EE10"/>
    <w:rsid w:val="32E3931A"/>
    <w:rsid w:val="32E6E58D"/>
    <w:rsid w:val="32ED301B"/>
    <w:rsid w:val="32EF673B"/>
    <w:rsid w:val="32F41094"/>
    <w:rsid w:val="32F932D4"/>
    <w:rsid w:val="330FA1A3"/>
    <w:rsid w:val="331FB483"/>
    <w:rsid w:val="333AC4CF"/>
    <w:rsid w:val="333AE618"/>
    <w:rsid w:val="33599CC4"/>
    <w:rsid w:val="3376B002"/>
    <w:rsid w:val="33B070F6"/>
    <w:rsid w:val="33BB634F"/>
    <w:rsid w:val="33BEFDA2"/>
    <w:rsid w:val="33C0EDF6"/>
    <w:rsid w:val="33D31773"/>
    <w:rsid w:val="34269A3C"/>
    <w:rsid w:val="342E1597"/>
    <w:rsid w:val="346BDE47"/>
    <w:rsid w:val="34769B7F"/>
    <w:rsid w:val="34D00FE9"/>
    <w:rsid w:val="35098490"/>
    <w:rsid w:val="3519B90D"/>
    <w:rsid w:val="3554FDFF"/>
    <w:rsid w:val="355D603D"/>
    <w:rsid w:val="356A73E4"/>
    <w:rsid w:val="35785BF0"/>
    <w:rsid w:val="358140BD"/>
    <w:rsid w:val="35A27224"/>
    <w:rsid w:val="35DE36BD"/>
    <w:rsid w:val="360718BC"/>
    <w:rsid w:val="365D7550"/>
    <w:rsid w:val="36C0B3B6"/>
    <w:rsid w:val="36C10962"/>
    <w:rsid w:val="36D6D2A2"/>
    <w:rsid w:val="3704E8C8"/>
    <w:rsid w:val="37142C51"/>
    <w:rsid w:val="373F42D6"/>
    <w:rsid w:val="380E35F2"/>
    <w:rsid w:val="380E9D3A"/>
    <w:rsid w:val="382AF5D0"/>
    <w:rsid w:val="3851FDF1"/>
    <w:rsid w:val="385378B9"/>
    <w:rsid w:val="3867FE08"/>
    <w:rsid w:val="3876267D"/>
    <w:rsid w:val="388E7FC1"/>
    <w:rsid w:val="3897B918"/>
    <w:rsid w:val="38C50EED"/>
    <w:rsid w:val="38D41E21"/>
    <w:rsid w:val="39014A73"/>
    <w:rsid w:val="3922EEB0"/>
    <w:rsid w:val="393E86C0"/>
    <w:rsid w:val="398B40A4"/>
    <w:rsid w:val="39DA045F"/>
    <w:rsid w:val="39F85478"/>
    <w:rsid w:val="3A255BA0"/>
    <w:rsid w:val="3A3815AC"/>
    <w:rsid w:val="3A60AD2A"/>
    <w:rsid w:val="3A646251"/>
    <w:rsid w:val="3ABEBF11"/>
    <w:rsid w:val="3AEBE8D2"/>
    <w:rsid w:val="3B290662"/>
    <w:rsid w:val="3B5F27B2"/>
    <w:rsid w:val="3B793A20"/>
    <w:rsid w:val="3B8C4855"/>
    <w:rsid w:val="3B8CD09E"/>
    <w:rsid w:val="3BC7E952"/>
    <w:rsid w:val="3C078FDC"/>
    <w:rsid w:val="3C1321D9"/>
    <w:rsid w:val="3C3F4A7A"/>
    <w:rsid w:val="3C7AD785"/>
    <w:rsid w:val="3C89CC7E"/>
    <w:rsid w:val="3C9B6061"/>
    <w:rsid w:val="3CA430F6"/>
    <w:rsid w:val="3CC96142"/>
    <w:rsid w:val="3CF4C532"/>
    <w:rsid w:val="3D150A81"/>
    <w:rsid w:val="3D1D2640"/>
    <w:rsid w:val="3D775C41"/>
    <w:rsid w:val="3D88EC98"/>
    <w:rsid w:val="3DA4D7AB"/>
    <w:rsid w:val="3DD1B8B6"/>
    <w:rsid w:val="3E241B4B"/>
    <w:rsid w:val="3E39F55A"/>
    <w:rsid w:val="3E60A724"/>
    <w:rsid w:val="3EBE3A6F"/>
    <w:rsid w:val="3EBFEC80"/>
    <w:rsid w:val="3ED7D721"/>
    <w:rsid w:val="3EDDA9F5"/>
    <w:rsid w:val="3EF8ED76"/>
    <w:rsid w:val="3F0FFAAD"/>
    <w:rsid w:val="3F17E833"/>
    <w:rsid w:val="3F2A862E"/>
    <w:rsid w:val="3F5C17A4"/>
    <w:rsid w:val="3F7C163B"/>
    <w:rsid w:val="3FAA2785"/>
    <w:rsid w:val="3FBA1EA7"/>
    <w:rsid w:val="3FF0C11E"/>
    <w:rsid w:val="40034214"/>
    <w:rsid w:val="403655E3"/>
    <w:rsid w:val="40C08D5A"/>
    <w:rsid w:val="40CC3537"/>
    <w:rsid w:val="40F15F72"/>
    <w:rsid w:val="413FF978"/>
    <w:rsid w:val="417D35A0"/>
    <w:rsid w:val="41A0F17E"/>
    <w:rsid w:val="41A81E53"/>
    <w:rsid w:val="41F8272D"/>
    <w:rsid w:val="41FB424E"/>
    <w:rsid w:val="423713F0"/>
    <w:rsid w:val="424746BB"/>
    <w:rsid w:val="426226F0"/>
    <w:rsid w:val="427155DA"/>
    <w:rsid w:val="42902091"/>
    <w:rsid w:val="42A7D259"/>
    <w:rsid w:val="42BAE935"/>
    <w:rsid w:val="42BAFB27"/>
    <w:rsid w:val="42E90D66"/>
    <w:rsid w:val="42E96158"/>
    <w:rsid w:val="42ECCD09"/>
    <w:rsid w:val="431D0E78"/>
    <w:rsid w:val="43252E28"/>
    <w:rsid w:val="43308C9A"/>
    <w:rsid w:val="433E1C31"/>
    <w:rsid w:val="4368C451"/>
    <w:rsid w:val="438F7735"/>
    <w:rsid w:val="4394D97F"/>
    <w:rsid w:val="439E00EF"/>
    <w:rsid w:val="43D4BFE4"/>
    <w:rsid w:val="43DE67C9"/>
    <w:rsid w:val="441D91AE"/>
    <w:rsid w:val="4433FA0D"/>
    <w:rsid w:val="4456B996"/>
    <w:rsid w:val="445A16FD"/>
    <w:rsid w:val="446F55B2"/>
    <w:rsid w:val="4474E5C4"/>
    <w:rsid w:val="44BBEC16"/>
    <w:rsid w:val="44BDE432"/>
    <w:rsid w:val="44E631F8"/>
    <w:rsid w:val="4521F6F1"/>
    <w:rsid w:val="4523E676"/>
    <w:rsid w:val="4542F4A5"/>
    <w:rsid w:val="454D84EA"/>
    <w:rsid w:val="45A171D9"/>
    <w:rsid w:val="45AFA00E"/>
    <w:rsid w:val="45B8E8D9"/>
    <w:rsid w:val="462581F1"/>
    <w:rsid w:val="46266EB8"/>
    <w:rsid w:val="463D64F2"/>
    <w:rsid w:val="4659D6C7"/>
    <w:rsid w:val="466CC09F"/>
    <w:rsid w:val="4685BEAF"/>
    <w:rsid w:val="46A0E9CD"/>
    <w:rsid w:val="47084AEB"/>
    <w:rsid w:val="471A30F3"/>
    <w:rsid w:val="472A2613"/>
    <w:rsid w:val="4736E115"/>
    <w:rsid w:val="473A373A"/>
    <w:rsid w:val="473F8938"/>
    <w:rsid w:val="4758472B"/>
    <w:rsid w:val="478C8102"/>
    <w:rsid w:val="47A6F674"/>
    <w:rsid w:val="47AD3B22"/>
    <w:rsid w:val="47C245F5"/>
    <w:rsid w:val="47EA9C79"/>
    <w:rsid w:val="47FD8CE1"/>
    <w:rsid w:val="483F7194"/>
    <w:rsid w:val="487EB967"/>
    <w:rsid w:val="4887CAED"/>
    <w:rsid w:val="489628C7"/>
    <w:rsid w:val="48C58999"/>
    <w:rsid w:val="48DFCB65"/>
    <w:rsid w:val="48FF72BA"/>
    <w:rsid w:val="4943B97F"/>
    <w:rsid w:val="494E1837"/>
    <w:rsid w:val="49504890"/>
    <w:rsid w:val="49569AEB"/>
    <w:rsid w:val="49CA311B"/>
    <w:rsid w:val="49E71A83"/>
    <w:rsid w:val="4A027DF0"/>
    <w:rsid w:val="4A1665C8"/>
    <w:rsid w:val="4A536E2A"/>
    <w:rsid w:val="4A593888"/>
    <w:rsid w:val="4A5A9ADA"/>
    <w:rsid w:val="4A808C96"/>
    <w:rsid w:val="4ACD3694"/>
    <w:rsid w:val="4ACF83BB"/>
    <w:rsid w:val="4AEC47A6"/>
    <w:rsid w:val="4AF5E896"/>
    <w:rsid w:val="4AF7110E"/>
    <w:rsid w:val="4B115B3F"/>
    <w:rsid w:val="4B240C72"/>
    <w:rsid w:val="4B7DC3BC"/>
    <w:rsid w:val="4B881F8D"/>
    <w:rsid w:val="4B974B70"/>
    <w:rsid w:val="4B9754BD"/>
    <w:rsid w:val="4B9D8377"/>
    <w:rsid w:val="4C163672"/>
    <w:rsid w:val="4C68CCE9"/>
    <w:rsid w:val="4C8B6156"/>
    <w:rsid w:val="4CB627F6"/>
    <w:rsid w:val="4CB8FFAE"/>
    <w:rsid w:val="4CCCCC18"/>
    <w:rsid w:val="4CD85BD4"/>
    <w:rsid w:val="4CE77F71"/>
    <w:rsid w:val="4D331BD1"/>
    <w:rsid w:val="4D405001"/>
    <w:rsid w:val="4D6D7A1D"/>
    <w:rsid w:val="4D6E334A"/>
    <w:rsid w:val="4D90E8B3"/>
    <w:rsid w:val="4DA937B0"/>
    <w:rsid w:val="4E1250EC"/>
    <w:rsid w:val="4E434AB3"/>
    <w:rsid w:val="4E451B8C"/>
    <w:rsid w:val="4E51619D"/>
    <w:rsid w:val="4E63F053"/>
    <w:rsid w:val="4E9CA86D"/>
    <w:rsid w:val="4EDED483"/>
    <w:rsid w:val="4EDFD8C9"/>
    <w:rsid w:val="4EFCBF2B"/>
    <w:rsid w:val="4F0B0E84"/>
    <w:rsid w:val="4F261DC1"/>
    <w:rsid w:val="4F5D7507"/>
    <w:rsid w:val="4F6E35D6"/>
    <w:rsid w:val="4F9C8337"/>
    <w:rsid w:val="4FF08FB5"/>
    <w:rsid w:val="504197C1"/>
    <w:rsid w:val="50461043"/>
    <w:rsid w:val="50596182"/>
    <w:rsid w:val="50642B06"/>
    <w:rsid w:val="5098300F"/>
    <w:rsid w:val="50C39DD9"/>
    <w:rsid w:val="50C9E5E4"/>
    <w:rsid w:val="50CEB435"/>
    <w:rsid w:val="50F51E3F"/>
    <w:rsid w:val="51237B3F"/>
    <w:rsid w:val="513A4F64"/>
    <w:rsid w:val="51636DF3"/>
    <w:rsid w:val="5164DD8C"/>
    <w:rsid w:val="51AB8ABB"/>
    <w:rsid w:val="524217CB"/>
    <w:rsid w:val="527CCCD6"/>
    <w:rsid w:val="531811FB"/>
    <w:rsid w:val="53195EA0"/>
    <w:rsid w:val="5380DAA5"/>
    <w:rsid w:val="5398EB19"/>
    <w:rsid w:val="53EA2957"/>
    <w:rsid w:val="53F10C87"/>
    <w:rsid w:val="542489A4"/>
    <w:rsid w:val="542CBF01"/>
    <w:rsid w:val="543CD2BF"/>
    <w:rsid w:val="54A24526"/>
    <w:rsid w:val="54BA01E6"/>
    <w:rsid w:val="5523142E"/>
    <w:rsid w:val="553DB38A"/>
    <w:rsid w:val="55677BC0"/>
    <w:rsid w:val="55795BCA"/>
    <w:rsid w:val="559E9B00"/>
    <w:rsid w:val="55BC34B6"/>
    <w:rsid w:val="561E3A53"/>
    <w:rsid w:val="569B3C72"/>
    <w:rsid w:val="56B58BAF"/>
    <w:rsid w:val="56CBF66C"/>
    <w:rsid w:val="56CE09EA"/>
    <w:rsid w:val="56FD6822"/>
    <w:rsid w:val="572713C7"/>
    <w:rsid w:val="574DE02E"/>
    <w:rsid w:val="5759880B"/>
    <w:rsid w:val="5780F35C"/>
    <w:rsid w:val="578AFCB1"/>
    <w:rsid w:val="57966F79"/>
    <w:rsid w:val="57B5AC5B"/>
    <w:rsid w:val="57B9746E"/>
    <w:rsid w:val="57C42B52"/>
    <w:rsid w:val="57D9BDDB"/>
    <w:rsid w:val="580EFCE7"/>
    <w:rsid w:val="58157EC6"/>
    <w:rsid w:val="58198475"/>
    <w:rsid w:val="5839FA70"/>
    <w:rsid w:val="585B0DCF"/>
    <w:rsid w:val="585EBE23"/>
    <w:rsid w:val="586F48B4"/>
    <w:rsid w:val="588DC76F"/>
    <w:rsid w:val="58AE5B0B"/>
    <w:rsid w:val="58BBC5E6"/>
    <w:rsid w:val="58DC86BC"/>
    <w:rsid w:val="5907739E"/>
    <w:rsid w:val="590913F7"/>
    <w:rsid w:val="590F061A"/>
    <w:rsid w:val="591AD659"/>
    <w:rsid w:val="59582711"/>
    <w:rsid w:val="596F77C7"/>
    <w:rsid w:val="5972F2BF"/>
    <w:rsid w:val="5989247D"/>
    <w:rsid w:val="59CB9B42"/>
    <w:rsid w:val="59EFB49B"/>
    <w:rsid w:val="5A02C31E"/>
    <w:rsid w:val="5A0A55D7"/>
    <w:rsid w:val="5A1CAC2B"/>
    <w:rsid w:val="5A81F699"/>
    <w:rsid w:val="5AA42587"/>
    <w:rsid w:val="5AC2517B"/>
    <w:rsid w:val="5AD23BB5"/>
    <w:rsid w:val="5AF2C7AC"/>
    <w:rsid w:val="5AFEE5A3"/>
    <w:rsid w:val="5B0B4828"/>
    <w:rsid w:val="5B469DA9"/>
    <w:rsid w:val="5B47BB14"/>
    <w:rsid w:val="5B6174D8"/>
    <w:rsid w:val="5B77C7DA"/>
    <w:rsid w:val="5B965EE5"/>
    <w:rsid w:val="5BB67943"/>
    <w:rsid w:val="5C085379"/>
    <w:rsid w:val="5C0C9C68"/>
    <w:rsid w:val="5C1A5797"/>
    <w:rsid w:val="5C44A844"/>
    <w:rsid w:val="5C49470B"/>
    <w:rsid w:val="5C67F657"/>
    <w:rsid w:val="5C9F2164"/>
    <w:rsid w:val="5CA71889"/>
    <w:rsid w:val="5CCA528B"/>
    <w:rsid w:val="5CF9C796"/>
    <w:rsid w:val="5D020F5D"/>
    <w:rsid w:val="5D1E8887"/>
    <w:rsid w:val="5D2A42BB"/>
    <w:rsid w:val="5D6B4552"/>
    <w:rsid w:val="5D7A2596"/>
    <w:rsid w:val="5D8F3709"/>
    <w:rsid w:val="5DC5E12A"/>
    <w:rsid w:val="5DECE280"/>
    <w:rsid w:val="5DFF1760"/>
    <w:rsid w:val="5E30E4F4"/>
    <w:rsid w:val="5E52C633"/>
    <w:rsid w:val="5E64FF73"/>
    <w:rsid w:val="5E6C142D"/>
    <w:rsid w:val="5EA03E8C"/>
    <w:rsid w:val="5EB31F20"/>
    <w:rsid w:val="5EBAE779"/>
    <w:rsid w:val="5ED17973"/>
    <w:rsid w:val="5ED5AEB5"/>
    <w:rsid w:val="5F161DE0"/>
    <w:rsid w:val="5F215742"/>
    <w:rsid w:val="5F3DA56E"/>
    <w:rsid w:val="5F849B93"/>
    <w:rsid w:val="5F91C21A"/>
    <w:rsid w:val="5F9F761D"/>
    <w:rsid w:val="5FA412AE"/>
    <w:rsid w:val="5FD171F0"/>
    <w:rsid w:val="5FEFBAE1"/>
    <w:rsid w:val="601822E2"/>
    <w:rsid w:val="6022CF02"/>
    <w:rsid w:val="6064D56C"/>
    <w:rsid w:val="6087B52C"/>
    <w:rsid w:val="6088C47B"/>
    <w:rsid w:val="612ADCF2"/>
    <w:rsid w:val="61517CA9"/>
    <w:rsid w:val="618CF6C3"/>
    <w:rsid w:val="6190087F"/>
    <w:rsid w:val="6219ADBD"/>
    <w:rsid w:val="623EB675"/>
    <w:rsid w:val="6241B043"/>
    <w:rsid w:val="626B4840"/>
    <w:rsid w:val="62862857"/>
    <w:rsid w:val="628FD76D"/>
    <w:rsid w:val="62ADAED2"/>
    <w:rsid w:val="62BDF0BF"/>
    <w:rsid w:val="63350088"/>
    <w:rsid w:val="63B2FF78"/>
    <w:rsid w:val="63DA86D6"/>
    <w:rsid w:val="63E3189C"/>
    <w:rsid w:val="63E900E1"/>
    <w:rsid w:val="64016FFA"/>
    <w:rsid w:val="64539E41"/>
    <w:rsid w:val="6470602F"/>
    <w:rsid w:val="649EAAC6"/>
    <w:rsid w:val="64D56470"/>
    <w:rsid w:val="64D91323"/>
    <w:rsid w:val="64DC0B46"/>
    <w:rsid w:val="64EDBFC0"/>
    <w:rsid w:val="65133957"/>
    <w:rsid w:val="65195C00"/>
    <w:rsid w:val="651C7F11"/>
    <w:rsid w:val="65765737"/>
    <w:rsid w:val="657E0711"/>
    <w:rsid w:val="6594C9E6"/>
    <w:rsid w:val="65A91271"/>
    <w:rsid w:val="662C70F6"/>
    <w:rsid w:val="66575E78"/>
    <w:rsid w:val="665B72CF"/>
    <w:rsid w:val="665C7DA2"/>
    <w:rsid w:val="668906E4"/>
    <w:rsid w:val="66B6DF27"/>
    <w:rsid w:val="67069BDF"/>
    <w:rsid w:val="6747FC22"/>
    <w:rsid w:val="6766C5C7"/>
    <w:rsid w:val="67ABB0DA"/>
    <w:rsid w:val="67BEF8BD"/>
    <w:rsid w:val="67F52F93"/>
    <w:rsid w:val="67F78B8A"/>
    <w:rsid w:val="67F7FE1E"/>
    <w:rsid w:val="68196BA9"/>
    <w:rsid w:val="6826CF83"/>
    <w:rsid w:val="68D6D238"/>
    <w:rsid w:val="68D70B7A"/>
    <w:rsid w:val="68DD6782"/>
    <w:rsid w:val="68E39F70"/>
    <w:rsid w:val="68ED2D70"/>
    <w:rsid w:val="6903C7F9"/>
    <w:rsid w:val="691A2258"/>
    <w:rsid w:val="69771B4A"/>
    <w:rsid w:val="6983D1A8"/>
    <w:rsid w:val="6997558F"/>
    <w:rsid w:val="69DA6EEF"/>
    <w:rsid w:val="6A49C85A"/>
    <w:rsid w:val="6A6168D5"/>
    <w:rsid w:val="6A8731B0"/>
    <w:rsid w:val="6AA5CCD4"/>
    <w:rsid w:val="6AAB2CE2"/>
    <w:rsid w:val="6AE51A96"/>
    <w:rsid w:val="6AFE4C35"/>
    <w:rsid w:val="6B041F95"/>
    <w:rsid w:val="6B11B8FA"/>
    <w:rsid w:val="6B14DB23"/>
    <w:rsid w:val="6B4A4212"/>
    <w:rsid w:val="6B7524D4"/>
    <w:rsid w:val="6BAC55EF"/>
    <w:rsid w:val="6BB43349"/>
    <w:rsid w:val="6BBE74CA"/>
    <w:rsid w:val="6BD60CB3"/>
    <w:rsid w:val="6BF48DC4"/>
    <w:rsid w:val="6C30A5F8"/>
    <w:rsid w:val="6C3958AF"/>
    <w:rsid w:val="6C4C20CE"/>
    <w:rsid w:val="6C7DE84B"/>
    <w:rsid w:val="6C7FD7CC"/>
    <w:rsid w:val="6C841B2C"/>
    <w:rsid w:val="6C9FEFF6"/>
    <w:rsid w:val="6CA3F35F"/>
    <w:rsid w:val="6D1E3BFB"/>
    <w:rsid w:val="6D44B747"/>
    <w:rsid w:val="6D47D35D"/>
    <w:rsid w:val="6D4D8E4F"/>
    <w:rsid w:val="6D590DE9"/>
    <w:rsid w:val="6D6157A6"/>
    <w:rsid w:val="6D71DD14"/>
    <w:rsid w:val="6D7D0401"/>
    <w:rsid w:val="6DB75BDE"/>
    <w:rsid w:val="6DEEF411"/>
    <w:rsid w:val="6E15329F"/>
    <w:rsid w:val="6E19B7AD"/>
    <w:rsid w:val="6E1C0CD9"/>
    <w:rsid w:val="6E3653E6"/>
    <w:rsid w:val="6E39FDFB"/>
    <w:rsid w:val="6E3FC3C0"/>
    <w:rsid w:val="6E736B43"/>
    <w:rsid w:val="6E739B59"/>
    <w:rsid w:val="6EDCE5C5"/>
    <w:rsid w:val="6EE90037"/>
    <w:rsid w:val="6F0C7D7E"/>
    <w:rsid w:val="6F10D4A3"/>
    <w:rsid w:val="6F1DEBD0"/>
    <w:rsid w:val="6F252703"/>
    <w:rsid w:val="6F3C4671"/>
    <w:rsid w:val="6F70C2C0"/>
    <w:rsid w:val="6F7BB82B"/>
    <w:rsid w:val="6FA9A226"/>
    <w:rsid w:val="6FB73D05"/>
    <w:rsid w:val="6FBBBBEE"/>
    <w:rsid w:val="6FD15C59"/>
    <w:rsid w:val="700CC083"/>
    <w:rsid w:val="70231430"/>
    <w:rsid w:val="70652F17"/>
    <w:rsid w:val="708B5190"/>
    <w:rsid w:val="70935764"/>
    <w:rsid w:val="709E1D1C"/>
    <w:rsid w:val="70AE3FC6"/>
    <w:rsid w:val="70DB38F3"/>
    <w:rsid w:val="70E041A6"/>
    <w:rsid w:val="70F01A6A"/>
    <w:rsid w:val="710842A2"/>
    <w:rsid w:val="7122BF98"/>
    <w:rsid w:val="714BA088"/>
    <w:rsid w:val="7183CEAC"/>
    <w:rsid w:val="71E78095"/>
    <w:rsid w:val="71F68501"/>
    <w:rsid w:val="71FC3B63"/>
    <w:rsid w:val="726779B8"/>
    <w:rsid w:val="728E820E"/>
    <w:rsid w:val="72A69D8D"/>
    <w:rsid w:val="73059174"/>
    <w:rsid w:val="7308497A"/>
    <w:rsid w:val="731F7A3A"/>
    <w:rsid w:val="732560B4"/>
    <w:rsid w:val="736BB34A"/>
    <w:rsid w:val="7371BB50"/>
    <w:rsid w:val="73910B8F"/>
    <w:rsid w:val="739AB477"/>
    <w:rsid w:val="73F89826"/>
    <w:rsid w:val="740408DE"/>
    <w:rsid w:val="743DEE07"/>
    <w:rsid w:val="746F8DE4"/>
    <w:rsid w:val="74A12483"/>
    <w:rsid w:val="74A1F67D"/>
    <w:rsid w:val="74B92652"/>
    <w:rsid w:val="74D03BBE"/>
    <w:rsid w:val="74D2C563"/>
    <w:rsid w:val="75082B82"/>
    <w:rsid w:val="751A968F"/>
    <w:rsid w:val="751D845B"/>
    <w:rsid w:val="75401216"/>
    <w:rsid w:val="757EBC99"/>
    <w:rsid w:val="75BE07DC"/>
    <w:rsid w:val="75CF548C"/>
    <w:rsid w:val="75D3B163"/>
    <w:rsid w:val="75D50340"/>
    <w:rsid w:val="75E2F9E0"/>
    <w:rsid w:val="760F6880"/>
    <w:rsid w:val="7611D515"/>
    <w:rsid w:val="7627641E"/>
    <w:rsid w:val="7658B696"/>
    <w:rsid w:val="765B183A"/>
    <w:rsid w:val="76622F77"/>
    <w:rsid w:val="768AB29A"/>
    <w:rsid w:val="76B9F8EA"/>
    <w:rsid w:val="76D9DED3"/>
    <w:rsid w:val="76DA977D"/>
    <w:rsid w:val="76FC353C"/>
    <w:rsid w:val="7709093A"/>
    <w:rsid w:val="7727ED09"/>
    <w:rsid w:val="77312D2C"/>
    <w:rsid w:val="77385BAB"/>
    <w:rsid w:val="774D0901"/>
    <w:rsid w:val="77599A7F"/>
    <w:rsid w:val="777A1D3D"/>
    <w:rsid w:val="77870510"/>
    <w:rsid w:val="77EE47D9"/>
    <w:rsid w:val="78218FE8"/>
    <w:rsid w:val="784A57DA"/>
    <w:rsid w:val="786701D5"/>
    <w:rsid w:val="78760F58"/>
    <w:rsid w:val="787D5A36"/>
    <w:rsid w:val="788526CC"/>
    <w:rsid w:val="78AE7E3E"/>
    <w:rsid w:val="78B71188"/>
    <w:rsid w:val="78C449A9"/>
    <w:rsid w:val="78CB1C02"/>
    <w:rsid w:val="78E9B4C0"/>
    <w:rsid w:val="790A8205"/>
    <w:rsid w:val="791CA4AE"/>
    <w:rsid w:val="794975D7"/>
    <w:rsid w:val="797B6833"/>
    <w:rsid w:val="79EBF528"/>
    <w:rsid w:val="7A314D2A"/>
    <w:rsid w:val="7A83183A"/>
    <w:rsid w:val="7A8A19B5"/>
    <w:rsid w:val="7A91678B"/>
    <w:rsid w:val="7A9BDA1A"/>
    <w:rsid w:val="7AFC0994"/>
    <w:rsid w:val="7B06CD9F"/>
    <w:rsid w:val="7B134620"/>
    <w:rsid w:val="7B135B62"/>
    <w:rsid w:val="7B41E147"/>
    <w:rsid w:val="7B893B79"/>
    <w:rsid w:val="7B8D536B"/>
    <w:rsid w:val="7B909510"/>
    <w:rsid w:val="7B93307A"/>
    <w:rsid w:val="7BD68B24"/>
    <w:rsid w:val="7BEA6253"/>
    <w:rsid w:val="7C1035F5"/>
    <w:rsid w:val="7C3AC118"/>
    <w:rsid w:val="7CABFA06"/>
    <w:rsid w:val="7CAE68DE"/>
    <w:rsid w:val="7CBE56F2"/>
    <w:rsid w:val="7CD21B2E"/>
    <w:rsid w:val="7CD8E8E8"/>
    <w:rsid w:val="7CF2B6F4"/>
    <w:rsid w:val="7D0C8D77"/>
    <w:rsid w:val="7D3D79F7"/>
    <w:rsid w:val="7DB95F16"/>
    <w:rsid w:val="7DC760E9"/>
    <w:rsid w:val="7DD5F253"/>
    <w:rsid w:val="7DD749F4"/>
    <w:rsid w:val="7DE02DCE"/>
    <w:rsid w:val="7DF3EADA"/>
    <w:rsid w:val="7E0D945A"/>
    <w:rsid w:val="7E42118D"/>
    <w:rsid w:val="7E4BBCE6"/>
    <w:rsid w:val="7E533FD9"/>
    <w:rsid w:val="7E7AF8FF"/>
    <w:rsid w:val="7E8A81F9"/>
    <w:rsid w:val="7ECBD2AF"/>
    <w:rsid w:val="7EDE51DB"/>
    <w:rsid w:val="7EE442BE"/>
    <w:rsid w:val="7EE9CE87"/>
    <w:rsid w:val="7F2B6984"/>
    <w:rsid w:val="7F63669E"/>
    <w:rsid w:val="7F6D0516"/>
    <w:rsid w:val="7F717E83"/>
    <w:rsid w:val="7F9F36EF"/>
    <w:rsid w:val="7FC73F3F"/>
    <w:rsid w:val="7FCDA4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BE16C77A-20EE-4D0D-8F07-55849CAD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50" w:lineRule="auto"/>
      <w:ind w:left="7877"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A96F6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96F61"/>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DA73D6"/>
    <w:rPr>
      <w:sz w:val="16"/>
      <w:szCs w:val="16"/>
    </w:rPr>
  </w:style>
  <w:style w:type="paragraph" w:styleId="Kommentaaritekst">
    <w:name w:val="annotation text"/>
    <w:basedOn w:val="Normaallaad"/>
    <w:link w:val="KommentaaritekstMrk"/>
    <w:uiPriority w:val="99"/>
    <w:unhideWhenUsed/>
    <w:rsid w:val="00DA73D6"/>
    <w:pPr>
      <w:spacing w:line="240" w:lineRule="auto"/>
    </w:pPr>
    <w:rPr>
      <w:sz w:val="20"/>
      <w:szCs w:val="20"/>
    </w:rPr>
  </w:style>
  <w:style w:type="character" w:customStyle="1" w:styleId="KommentaaritekstMrk">
    <w:name w:val="Kommentaari tekst Märk"/>
    <w:basedOn w:val="Liguvaikefont"/>
    <w:link w:val="Kommentaaritekst"/>
    <w:uiPriority w:val="99"/>
    <w:rsid w:val="00DA73D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73D6"/>
    <w:rPr>
      <w:b/>
      <w:bCs/>
    </w:rPr>
  </w:style>
  <w:style w:type="character" w:customStyle="1" w:styleId="KommentaariteemaMrk">
    <w:name w:val="Kommentaari teema Märk"/>
    <w:basedOn w:val="KommentaaritekstMrk"/>
    <w:link w:val="Kommentaariteema"/>
    <w:uiPriority w:val="99"/>
    <w:semiHidden/>
    <w:rsid w:val="00DA73D6"/>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6304B6"/>
    <w:pPr>
      <w:ind w:left="720"/>
      <w:contextualSpacing/>
    </w:pPr>
  </w:style>
  <w:style w:type="paragraph" w:styleId="Redaktsio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31384B"/>
    <w:pPr>
      <w:tabs>
        <w:tab w:val="center" w:pos="4536"/>
        <w:tab w:val="right" w:pos="9072"/>
      </w:tabs>
      <w:spacing w:after="0" w:line="240" w:lineRule="auto"/>
    </w:pPr>
  </w:style>
  <w:style w:type="character" w:customStyle="1" w:styleId="PisMrk">
    <w:name w:val="Päis Märk"/>
    <w:basedOn w:val="Liguvaikefont"/>
    <w:link w:val="Pis"/>
    <w:uiPriority w:val="99"/>
    <w:rsid w:val="0031384B"/>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31384B"/>
    <w:pPr>
      <w:tabs>
        <w:tab w:val="center" w:pos="4536"/>
        <w:tab w:val="right" w:pos="9072"/>
      </w:tabs>
      <w:spacing w:after="0" w:line="240" w:lineRule="auto"/>
    </w:pPr>
  </w:style>
  <w:style w:type="character" w:customStyle="1" w:styleId="JalusMrk">
    <w:name w:val="Jalus Märk"/>
    <w:basedOn w:val="Liguvaikefont"/>
    <w:link w:val="Jalus"/>
    <w:uiPriority w:val="99"/>
    <w:rsid w:val="0031384B"/>
    <w:rPr>
      <w:rFonts w:ascii="Times New Roman" w:eastAsia="Times New Roman" w:hAnsi="Times New Roman" w:cs="Times New Roman"/>
      <w:color w:val="000000"/>
      <w:sz w:val="24"/>
    </w:rPr>
  </w:style>
  <w:style w:type="character" w:customStyle="1" w:styleId="Pealkiri3Mrk">
    <w:name w:val="Pealkiri 3 Märk"/>
    <w:basedOn w:val="Liguvaikefont"/>
    <w:link w:val="Pealkiri3"/>
    <w:uiPriority w:val="9"/>
    <w:semiHidden/>
    <w:rsid w:val="00753EBF"/>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A62C15"/>
    <w:rPr>
      <w:color w:val="0563C1" w:themeColor="hyperlink"/>
      <w:u w:val="single"/>
    </w:rPr>
  </w:style>
  <w:style w:type="character" w:customStyle="1" w:styleId="Lahendamatamainimine1">
    <w:name w:val="Lahendamata mainimine1"/>
    <w:basedOn w:val="Liguvaikefont"/>
    <w:uiPriority w:val="99"/>
    <w:semiHidden/>
    <w:unhideWhenUsed/>
    <w:rsid w:val="00A62C15"/>
    <w:rPr>
      <w:color w:val="605E5C"/>
      <w:shd w:val="clear" w:color="auto" w:fill="E1DFDD"/>
    </w:rPr>
  </w:style>
  <w:style w:type="character" w:styleId="Klastatudhperlink">
    <w:name w:val="FollowedHyperlink"/>
    <w:basedOn w:val="Liguvaikefont"/>
    <w:uiPriority w:val="99"/>
    <w:semiHidden/>
    <w:unhideWhenUsed/>
    <w:rsid w:val="00A62C15"/>
    <w:rPr>
      <w:color w:val="954F72" w:themeColor="followedHyperlink"/>
      <w:u w:val="single"/>
    </w:rPr>
  </w:style>
  <w:style w:type="paragraph" w:styleId="Lihttekst">
    <w:name w:val="Plain Text"/>
    <w:basedOn w:val="Normaallaad"/>
    <w:link w:val="LihttekstMrk"/>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LihttekstMrk">
    <w:name w:val="Lihttekst Märk"/>
    <w:basedOn w:val="Liguvaikefont"/>
    <w:link w:val="Lihttekst"/>
    <w:uiPriority w:val="99"/>
    <w:semiHidden/>
    <w:rsid w:val="00E654CB"/>
    <w:rPr>
      <w:rFonts w:ascii="Calibri" w:eastAsiaTheme="minorHAnsi" w:hAnsi="Calibri" w:cs="Calibri"/>
    </w:rPr>
  </w:style>
  <w:style w:type="paragraph" w:customStyle="1" w:styleId="paragraph">
    <w:name w:val="paragraph"/>
    <w:basedOn w:val="Normaallaad"/>
    <w:rsid w:val="00AE65E2"/>
    <w:pPr>
      <w:spacing w:before="100" w:beforeAutospacing="1" w:after="100" w:afterAutospacing="1" w:line="240" w:lineRule="auto"/>
      <w:ind w:left="0" w:firstLine="0"/>
      <w:jc w:val="left"/>
    </w:pPr>
    <w:rPr>
      <w:color w:val="auto"/>
      <w:szCs w:val="24"/>
    </w:rPr>
  </w:style>
  <w:style w:type="character" w:customStyle="1" w:styleId="normaltextrun">
    <w:name w:val="normaltextrun"/>
    <w:basedOn w:val="Liguvaikefont"/>
    <w:rsid w:val="00AE65E2"/>
  </w:style>
  <w:style w:type="character" w:customStyle="1" w:styleId="eop">
    <w:name w:val="eop"/>
    <w:basedOn w:val="Liguvaikefont"/>
    <w:rsid w:val="00AE65E2"/>
  </w:style>
  <w:style w:type="character" w:customStyle="1" w:styleId="ui-provider">
    <w:name w:val="ui-provider"/>
    <w:basedOn w:val="Liguvaikefont"/>
    <w:rsid w:val="00CA2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512">
      <w:bodyDiv w:val="1"/>
      <w:marLeft w:val="0"/>
      <w:marRight w:val="0"/>
      <w:marTop w:val="0"/>
      <w:marBottom w:val="0"/>
      <w:divBdr>
        <w:top w:val="none" w:sz="0" w:space="0" w:color="auto"/>
        <w:left w:val="none" w:sz="0" w:space="0" w:color="auto"/>
        <w:bottom w:val="none" w:sz="0" w:space="0" w:color="auto"/>
        <w:right w:val="none" w:sz="0" w:space="0" w:color="auto"/>
      </w:divBdr>
      <w:divsChild>
        <w:div w:id="1012729673">
          <w:marLeft w:val="0"/>
          <w:marRight w:val="0"/>
          <w:marTop w:val="0"/>
          <w:marBottom w:val="0"/>
          <w:divBdr>
            <w:top w:val="none" w:sz="0" w:space="0" w:color="auto"/>
            <w:left w:val="none" w:sz="0" w:space="0" w:color="auto"/>
            <w:bottom w:val="none" w:sz="0" w:space="0" w:color="auto"/>
            <w:right w:val="none" w:sz="0" w:space="0" w:color="auto"/>
          </w:divBdr>
        </w:div>
        <w:div w:id="1252853432">
          <w:marLeft w:val="0"/>
          <w:marRight w:val="0"/>
          <w:marTop w:val="0"/>
          <w:marBottom w:val="0"/>
          <w:divBdr>
            <w:top w:val="none" w:sz="0" w:space="0" w:color="auto"/>
            <w:left w:val="none" w:sz="0" w:space="0" w:color="auto"/>
            <w:bottom w:val="none" w:sz="0" w:space="0" w:color="auto"/>
            <w:right w:val="none" w:sz="0" w:space="0" w:color="auto"/>
          </w:divBdr>
        </w:div>
      </w:divsChild>
    </w:div>
    <w:div w:id="51924214">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732461352">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750351510">
      <w:bodyDiv w:val="1"/>
      <w:marLeft w:val="0"/>
      <w:marRight w:val="0"/>
      <w:marTop w:val="0"/>
      <w:marBottom w:val="0"/>
      <w:divBdr>
        <w:top w:val="none" w:sz="0" w:space="0" w:color="auto"/>
        <w:left w:val="none" w:sz="0" w:space="0" w:color="auto"/>
        <w:bottom w:val="none" w:sz="0" w:space="0" w:color="auto"/>
        <w:right w:val="none" w:sz="0" w:space="0" w:color="auto"/>
      </w:divBdr>
      <w:divsChild>
        <w:div w:id="13697631">
          <w:marLeft w:val="0"/>
          <w:marRight w:val="0"/>
          <w:marTop w:val="0"/>
          <w:marBottom w:val="0"/>
          <w:divBdr>
            <w:top w:val="none" w:sz="0" w:space="0" w:color="auto"/>
            <w:left w:val="none" w:sz="0" w:space="0" w:color="auto"/>
            <w:bottom w:val="none" w:sz="0" w:space="0" w:color="auto"/>
            <w:right w:val="none" w:sz="0" w:space="0" w:color="auto"/>
          </w:divBdr>
        </w:div>
        <w:div w:id="72817794">
          <w:marLeft w:val="0"/>
          <w:marRight w:val="0"/>
          <w:marTop w:val="0"/>
          <w:marBottom w:val="0"/>
          <w:divBdr>
            <w:top w:val="none" w:sz="0" w:space="0" w:color="auto"/>
            <w:left w:val="none" w:sz="0" w:space="0" w:color="auto"/>
            <w:bottom w:val="none" w:sz="0" w:space="0" w:color="auto"/>
            <w:right w:val="none" w:sz="0" w:space="0" w:color="auto"/>
          </w:divBdr>
        </w:div>
        <w:div w:id="75398569">
          <w:marLeft w:val="0"/>
          <w:marRight w:val="0"/>
          <w:marTop w:val="0"/>
          <w:marBottom w:val="0"/>
          <w:divBdr>
            <w:top w:val="none" w:sz="0" w:space="0" w:color="auto"/>
            <w:left w:val="none" w:sz="0" w:space="0" w:color="auto"/>
            <w:bottom w:val="none" w:sz="0" w:space="0" w:color="auto"/>
            <w:right w:val="none" w:sz="0" w:space="0" w:color="auto"/>
          </w:divBdr>
        </w:div>
        <w:div w:id="80874367">
          <w:marLeft w:val="0"/>
          <w:marRight w:val="0"/>
          <w:marTop w:val="0"/>
          <w:marBottom w:val="0"/>
          <w:divBdr>
            <w:top w:val="none" w:sz="0" w:space="0" w:color="auto"/>
            <w:left w:val="none" w:sz="0" w:space="0" w:color="auto"/>
            <w:bottom w:val="none" w:sz="0" w:space="0" w:color="auto"/>
            <w:right w:val="none" w:sz="0" w:space="0" w:color="auto"/>
          </w:divBdr>
        </w:div>
        <w:div w:id="113521822">
          <w:marLeft w:val="0"/>
          <w:marRight w:val="0"/>
          <w:marTop w:val="0"/>
          <w:marBottom w:val="0"/>
          <w:divBdr>
            <w:top w:val="none" w:sz="0" w:space="0" w:color="auto"/>
            <w:left w:val="none" w:sz="0" w:space="0" w:color="auto"/>
            <w:bottom w:val="none" w:sz="0" w:space="0" w:color="auto"/>
            <w:right w:val="none" w:sz="0" w:space="0" w:color="auto"/>
          </w:divBdr>
        </w:div>
        <w:div w:id="212086403">
          <w:marLeft w:val="0"/>
          <w:marRight w:val="0"/>
          <w:marTop w:val="0"/>
          <w:marBottom w:val="0"/>
          <w:divBdr>
            <w:top w:val="none" w:sz="0" w:space="0" w:color="auto"/>
            <w:left w:val="none" w:sz="0" w:space="0" w:color="auto"/>
            <w:bottom w:val="none" w:sz="0" w:space="0" w:color="auto"/>
            <w:right w:val="none" w:sz="0" w:space="0" w:color="auto"/>
          </w:divBdr>
        </w:div>
        <w:div w:id="368654360">
          <w:marLeft w:val="0"/>
          <w:marRight w:val="0"/>
          <w:marTop w:val="0"/>
          <w:marBottom w:val="0"/>
          <w:divBdr>
            <w:top w:val="none" w:sz="0" w:space="0" w:color="auto"/>
            <w:left w:val="none" w:sz="0" w:space="0" w:color="auto"/>
            <w:bottom w:val="none" w:sz="0" w:space="0" w:color="auto"/>
            <w:right w:val="none" w:sz="0" w:space="0" w:color="auto"/>
          </w:divBdr>
        </w:div>
        <w:div w:id="423188920">
          <w:marLeft w:val="0"/>
          <w:marRight w:val="0"/>
          <w:marTop w:val="0"/>
          <w:marBottom w:val="0"/>
          <w:divBdr>
            <w:top w:val="none" w:sz="0" w:space="0" w:color="auto"/>
            <w:left w:val="none" w:sz="0" w:space="0" w:color="auto"/>
            <w:bottom w:val="none" w:sz="0" w:space="0" w:color="auto"/>
            <w:right w:val="none" w:sz="0" w:space="0" w:color="auto"/>
          </w:divBdr>
        </w:div>
        <w:div w:id="442530042">
          <w:marLeft w:val="0"/>
          <w:marRight w:val="0"/>
          <w:marTop w:val="0"/>
          <w:marBottom w:val="0"/>
          <w:divBdr>
            <w:top w:val="none" w:sz="0" w:space="0" w:color="auto"/>
            <w:left w:val="none" w:sz="0" w:space="0" w:color="auto"/>
            <w:bottom w:val="none" w:sz="0" w:space="0" w:color="auto"/>
            <w:right w:val="none" w:sz="0" w:space="0" w:color="auto"/>
          </w:divBdr>
        </w:div>
        <w:div w:id="493961147">
          <w:marLeft w:val="0"/>
          <w:marRight w:val="0"/>
          <w:marTop w:val="0"/>
          <w:marBottom w:val="0"/>
          <w:divBdr>
            <w:top w:val="none" w:sz="0" w:space="0" w:color="auto"/>
            <w:left w:val="none" w:sz="0" w:space="0" w:color="auto"/>
            <w:bottom w:val="none" w:sz="0" w:space="0" w:color="auto"/>
            <w:right w:val="none" w:sz="0" w:space="0" w:color="auto"/>
          </w:divBdr>
        </w:div>
        <w:div w:id="518156596">
          <w:marLeft w:val="0"/>
          <w:marRight w:val="0"/>
          <w:marTop w:val="0"/>
          <w:marBottom w:val="0"/>
          <w:divBdr>
            <w:top w:val="none" w:sz="0" w:space="0" w:color="auto"/>
            <w:left w:val="none" w:sz="0" w:space="0" w:color="auto"/>
            <w:bottom w:val="none" w:sz="0" w:space="0" w:color="auto"/>
            <w:right w:val="none" w:sz="0" w:space="0" w:color="auto"/>
          </w:divBdr>
        </w:div>
        <w:div w:id="535393930">
          <w:marLeft w:val="0"/>
          <w:marRight w:val="0"/>
          <w:marTop w:val="0"/>
          <w:marBottom w:val="0"/>
          <w:divBdr>
            <w:top w:val="none" w:sz="0" w:space="0" w:color="auto"/>
            <w:left w:val="none" w:sz="0" w:space="0" w:color="auto"/>
            <w:bottom w:val="none" w:sz="0" w:space="0" w:color="auto"/>
            <w:right w:val="none" w:sz="0" w:space="0" w:color="auto"/>
          </w:divBdr>
        </w:div>
        <w:div w:id="574125723">
          <w:marLeft w:val="0"/>
          <w:marRight w:val="0"/>
          <w:marTop w:val="0"/>
          <w:marBottom w:val="0"/>
          <w:divBdr>
            <w:top w:val="none" w:sz="0" w:space="0" w:color="auto"/>
            <w:left w:val="none" w:sz="0" w:space="0" w:color="auto"/>
            <w:bottom w:val="none" w:sz="0" w:space="0" w:color="auto"/>
            <w:right w:val="none" w:sz="0" w:space="0" w:color="auto"/>
          </w:divBdr>
        </w:div>
        <w:div w:id="637078473">
          <w:marLeft w:val="0"/>
          <w:marRight w:val="0"/>
          <w:marTop w:val="0"/>
          <w:marBottom w:val="0"/>
          <w:divBdr>
            <w:top w:val="none" w:sz="0" w:space="0" w:color="auto"/>
            <w:left w:val="none" w:sz="0" w:space="0" w:color="auto"/>
            <w:bottom w:val="none" w:sz="0" w:space="0" w:color="auto"/>
            <w:right w:val="none" w:sz="0" w:space="0" w:color="auto"/>
          </w:divBdr>
        </w:div>
        <w:div w:id="666977836">
          <w:marLeft w:val="0"/>
          <w:marRight w:val="0"/>
          <w:marTop w:val="0"/>
          <w:marBottom w:val="0"/>
          <w:divBdr>
            <w:top w:val="none" w:sz="0" w:space="0" w:color="auto"/>
            <w:left w:val="none" w:sz="0" w:space="0" w:color="auto"/>
            <w:bottom w:val="none" w:sz="0" w:space="0" w:color="auto"/>
            <w:right w:val="none" w:sz="0" w:space="0" w:color="auto"/>
          </w:divBdr>
        </w:div>
        <w:div w:id="764768696">
          <w:marLeft w:val="0"/>
          <w:marRight w:val="0"/>
          <w:marTop w:val="0"/>
          <w:marBottom w:val="0"/>
          <w:divBdr>
            <w:top w:val="none" w:sz="0" w:space="0" w:color="auto"/>
            <w:left w:val="none" w:sz="0" w:space="0" w:color="auto"/>
            <w:bottom w:val="none" w:sz="0" w:space="0" w:color="auto"/>
            <w:right w:val="none" w:sz="0" w:space="0" w:color="auto"/>
          </w:divBdr>
        </w:div>
        <w:div w:id="822427691">
          <w:marLeft w:val="0"/>
          <w:marRight w:val="0"/>
          <w:marTop w:val="0"/>
          <w:marBottom w:val="0"/>
          <w:divBdr>
            <w:top w:val="none" w:sz="0" w:space="0" w:color="auto"/>
            <w:left w:val="none" w:sz="0" w:space="0" w:color="auto"/>
            <w:bottom w:val="none" w:sz="0" w:space="0" w:color="auto"/>
            <w:right w:val="none" w:sz="0" w:space="0" w:color="auto"/>
          </w:divBdr>
        </w:div>
        <w:div w:id="871842156">
          <w:marLeft w:val="0"/>
          <w:marRight w:val="0"/>
          <w:marTop w:val="0"/>
          <w:marBottom w:val="0"/>
          <w:divBdr>
            <w:top w:val="none" w:sz="0" w:space="0" w:color="auto"/>
            <w:left w:val="none" w:sz="0" w:space="0" w:color="auto"/>
            <w:bottom w:val="none" w:sz="0" w:space="0" w:color="auto"/>
            <w:right w:val="none" w:sz="0" w:space="0" w:color="auto"/>
          </w:divBdr>
        </w:div>
        <w:div w:id="944118469">
          <w:marLeft w:val="0"/>
          <w:marRight w:val="0"/>
          <w:marTop w:val="0"/>
          <w:marBottom w:val="0"/>
          <w:divBdr>
            <w:top w:val="none" w:sz="0" w:space="0" w:color="auto"/>
            <w:left w:val="none" w:sz="0" w:space="0" w:color="auto"/>
            <w:bottom w:val="none" w:sz="0" w:space="0" w:color="auto"/>
            <w:right w:val="none" w:sz="0" w:space="0" w:color="auto"/>
          </w:divBdr>
          <w:divsChild>
            <w:div w:id="427427051">
              <w:marLeft w:val="0"/>
              <w:marRight w:val="0"/>
              <w:marTop w:val="0"/>
              <w:marBottom w:val="0"/>
              <w:divBdr>
                <w:top w:val="none" w:sz="0" w:space="0" w:color="auto"/>
                <w:left w:val="none" w:sz="0" w:space="0" w:color="auto"/>
                <w:bottom w:val="none" w:sz="0" w:space="0" w:color="auto"/>
                <w:right w:val="none" w:sz="0" w:space="0" w:color="auto"/>
              </w:divBdr>
            </w:div>
            <w:div w:id="1255240936">
              <w:marLeft w:val="0"/>
              <w:marRight w:val="0"/>
              <w:marTop w:val="0"/>
              <w:marBottom w:val="0"/>
              <w:divBdr>
                <w:top w:val="none" w:sz="0" w:space="0" w:color="auto"/>
                <w:left w:val="none" w:sz="0" w:space="0" w:color="auto"/>
                <w:bottom w:val="none" w:sz="0" w:space="0" w:color="auto"/>
                <w:right w:val="none" w:sz="0" w:space="0" w:color="auto"/>
              </w:divBdr>
            </w:div>
          </w:divsChild>
        </w:div>
        <w:div w:id="1048257589">
          <w:marLeft w:val="0"/>
          <w:marRight w:val="0"/>
          <w:marTop w:val="0"/>
          <w:marBottom w:val="0"/>
          <w:divBdr>
            <w:top w:val="none" w:sz="0" w:space="0" w:color="auto"/>
            <w:left w:val="none" w:sz="0" w:space="0" w:color="auto"/>
            <w:bottom w:val="none" w:sz="0" w:space="0" w:color="auto"/>
            <w:right w:val="none" w:sz="0" w:space="0" w:color="auto"/>
          </w:divBdr>
        </w:div>
        <w:div w:id="1053652015">
          <w:marLeft w:val="0"/>
          <w:marRight w:val="0"/>
          <w:marTop w:val="0"/>
          <w:marBottom w:val="0"/>
          <w:divBdr>
            <w:top w:val="none" w:sz="0" w:space="0" w:color="auto"/>
            <w:left w:val="none" w:sz="0" w:space="0" w:color="auto"/>
            <w:bottom w:val="none" w:sz="0" w:space="0" w:color="auto"/>
            <w:right w:val="none" w:sz="0" w:space="0" w:color="auto"/>
          </w:divBdr>
        </w:div>
        <w:div w:id="1084112749">
          <w:marLeft w:val="0"/>
          <w:marRight w:val="0"/>
          <w:marTop w:val="0"/>
          <w:marBottom w:val="0"/>
          <w:divBdr>
            <w:top w:val="none" w:sz="0" w:space="0" w:color="auto"/>
            <w:left w:val="none" w:sz="0" w:space="0" w:color="auto"/>
            <w:bottom w:val="none" w:sz="0" w:space="0" w:color="auto"/>
            <w:right w:val="none" w:sz="0" w:space="0" w:color="auto"/>
          </w:divBdr>
        </w:div>
        <w:div w:id="1111313834">
          <w:marLeft w:val="0"/>
          <w:marRight w:val="0"/>
          <w:marTop w:val="0"/>
          <w:marBottom w:val="0"/>
          <w:divBdr>
            <w:top w:val="none" w:sz="0" w:space="0" w:color="auto"/>
            <w:left w:val="none" w:sz="0" w:space="0" w:color="auto"/>
            <w:bottom w:val="none" w:sz="0" w:space="0" w:color="auto"/>
            <w:right w:val="none" w:sz="0" w:space="0" w:color="auto"/>
          </w:divBdr>
        </w:div>
        <w:div w:id="1122453934">
          <w:marLeft w:val="0"/>
          <w:marRight w:val="0"/>
          <w:marTop w:val="0"/>
          <w:marBottom w:val="0"/>
          <w:divBdr>
            <w:top w:val="none" w:sz="0" w:space="0" w:color="auto"/>
            <w:left w:val="none" w:sz="0" w:space="0" w:color="auto"/>
            <w:bottom w:val="none" w:sz="0" w:space="0" w:color="auto"/>
            <w:right w:val="none" w:sz="0" w:space="0" w:color="auto"/>
          </w:divBdr>
        </w:div>
        <w:div w:id="1134903713">
          <w:marLeft w:val="0"/>
          <w:marRight w:val="0"/>
          <w:marTop w:val="0"/>
          <w:marBottom w:val="0"/>
          <w:divBdr>
            <w:top w:val="none" w:sz="0" w:space="0" w:color="auto"/>
            <w:left w:val="none" w:sz="0" w:space="0" w:color="auto"/>
            <w:bottom w:val="none" w:sz="0" w:space="0" w:color="auto"/>
            <w:right w:val="none" w:sz="0" w:space="0" w:color="auto"/>
          </w:divBdr>
        </w:div>
        <w:div w:id="1205487843">
          <w:marLeft w:val="0"/>
          <w:marRight w:val="0"/>
          <w:marTop w:val="0"/>
          <w:marBottom w:val="0"/>
          <w:divBdr>
            <w:top w:val="none" w:sz="0" w:space="0" w:color="auto"/>
            <w:left w:val="none" w:sz="0" w:space="0" w:color="auto"/>
            <w:bottom w:val="none" w:sz="0" w:space="0" w:color="auto"/>
            <w:right w:val="none" w:sz="0" w:space="0" w:color="auto"/>
          </w:divBdr>
        </w:div>
        <w:div w:id="1219633998">
          <w:marLeft w:val="0"/>
          <w:marRight w:val="0"/>
          <w:marTop w:val="0"/>
          <w:marBottom w:val="0"/>
          <w:divBdr>
            <w:top w:val="none" w:sz="0" w:space="0" w:color="auto"/>
            <w:left w:val="none" w:sz="0" w:space="0" w:color="auto"/>
            <w:bottom w:val="none" w:sz="0" w:space="0" w:color="auto"/>
            <w:right w:val="none" w:sz="0" w:space="0" w:color="auto"/>
          </w:divBdr>
        </w:div>
        <w:div w:id="1238631863">
          <w:marLeft w:val="0"/>
          <w:marRight w:val="0"/>
          <w:marTop w:val="0"/>
          <w:marBottom w:val="0"/>
          <w:divBdr>
            <w:top w:val="none" w:sz="0" w:space="0" w:color="auto"/>
            <w:left w:val="none" w:sz="0" w:space="0" w:color="auto"/>
            <w:bottom w:val="none" w:sz="0" w:space="0" w:color="auto"/>
            <w:right w:val="none" w:sz="0" w:space="0" w:color="auto"/>
          </w:divBdr>
        </w:div>
        <w:div w:id="1239369393">
          <w:marLeft w:val="0"/>
          <w:marRight w:val="0"/>
          <w:marTop w:val="0"/>
          <w:marBottom w:val="0"/>
          <w:divBdr>
            <w:top w:val="none" w:sz="0" w:space="0" w:color="auto"/>
            <w:left w:val="none" w:sz="0" w:space="0" w:color="auto"/>
            <w:bottom w:val="none" w:sz="0" w:space="0" w:color="auto"/>
            <w:right w:val="none" w:sz="0" w:space="0" w:color="auto"/>
          </w:divBdr>
        </w:div>
        <w:div w:id="1241792888">
          <w:marLeft w:val="0"/>
          <w:marRight w:val="0"/>
          <w:marTop w:val="0"/>
          <w:marBottom w:val="0"/>
          <w:divBdr>
            <w:top w:val="none" w:sz="0" w:space="0" w:color="auto"/>
            <w:left w:val="none" w:sz="0" w:space="0" w:color="auto"/>
            <w:bottom w:val="none" w:sz="0" w:space="0" w:color="auto"/>
            <w:right w:val="none" w:sz="0" w:space="0" w:color="auto"/>
          </w:divBdr>
        </w:div>
        <w:div w:id="1303385762">
          <w:marLeft w:val="0"/>
          <w:marRight w:val="0"/>
          <w:marTop w:val="0"/>
          <w:marBottom w:val="0"/>
          <w:divBdr>
            <w:top w:val="none" w:sz="0" w:space="0" w:color="auto"/>
            <w:left w:val="none" w:sz="0" w:space="0" w:color="auto"/>
            <w:bottom w:val="none" w:sz="0" w:space="0" w:color="auto"/>
            <w:right w:val="none" w:sz="0" w:space="0" w:color="auto"/>
          </w:divBdr>
        </w:div>
        <w:div w:id="1310207219">
          <w:marLeft w:val="0"/>
          <w:marRight w:val="0"/>
          <w:marTop w:val="0"/>
          <w:marBottom w:val="0"/>
          <w:divBdr>
            <w:top w:val="none" w:sz="0" w:space="0" w:color="auto"/>
            <w:left w:val="none" w:sz="0" w:space="0" w:color="auto"/>
            <w:bottom w:val="none" w:sz="0" w:space="0" w:color="auto"/>
            <w:right w:val="none" w:sz="0" w:space="0" w:color="auto"/>
          </w:divBdr>
        </w:div>
        <w:div w:id="1420449711">
          <w:marLeft w:val="0"/>
          <w:marRight w:val="0"/>
          <w:marTop w:val="0"/>
          <w:marBottom w:val="0"/>
          <w:divBdr>
            <w:top w:val="none" w:sz="0" w:space="0" w:color="auto"/>
            <w:left w:val="none" w:sz="0" w:space="0" w:color="auto"/>
            <w:bottom w:val="none" w:sz="0" w:space="0" w:color="auto"/>
            <w:right w:val="none" w:sz="0" w:space="0" w:color="auto"/>
          </w:divBdr>
        </w:div>
        <w:div w:id="1471049860">
          <w:marLeft w:val="0"/>
          <w:marRight w:val="0"/>
          <w:marTop w:val="0"/>
          <w:marBottom w:val="0"/>
          <w:divBdr>
            <w:top w:val="none" w:sz="0" w:space="0" w:color="auto"/>
            <w:left w:val="none" w:sz="0" w:space="0" w:color="auto"/>
            <w:bottom w:val="none" w:sz="0" w:space="0" w:color="auto"/>
            <w:right w:val="none" w:sz="0" w:space="0" w:color="auto"/>
          </w:divBdr>
        </w:div>
        <w:div w:id="1472594128">
          <w:marLeft w:val="0"/>
          <w:marRight w:val="0"/>
          <w:marTop w:val="0"/>
          <w:marBottom w:val="0"/>
          <w:divBdr>
            <w:top w:val="none" w:sz="0" w:space="0" w:color="auto"/>
            <w:left w:val="none" w:sz="0" w:space="0" w:color="auto"/>
            <w:bottom w:val="none" w:sz="0" w:space="0" w:color="auto"/>
            <w:right w:val="none" w:sz="0" w:space="0" w:color="auto"/>
          </w:divBdr>
        </w:div>
        <w:div w:id="1515613516">
          <w:marLeft w:val="0"/>
          <w:marRight w:val="0"/>
          <w:marTop w:val="0"/>
          <w:marBottom w:val="0"/>
          <w:divBdr>
            <w:top w:val="none" w:sz="0" w:space="0" w:color="auto"/>
            <w:left w:val="none" w:sz="0" w:space="0" w:color="auto"/>
            <w:bottom w:val="none" w:sz="0" w:space="0" w:color="auto"/>
            <w:right w:val="none" w:sz="0" w:space="0" w:color="auto"/>
          </w:divBdr>
        </w:div>
        <w:div w:id="1528326614">
          <w:marLeft w:val="0"/>
          <w:marRight w:val="0"/>
          <w:marTop w:val="0"/>
          <w:marBottom w:val="0"/>
          <w:divBdr>
            <w:top w:val="none" w:sz="0" w:space="0" w:color="auto"/>
            <w:left w:val="none" w:sz="0" w:space="0" w:color="auto"/>
            <w:bottom w:val="none" w:sz="0" w:space="0" w:color="auto"/>
            <w:right w:val="none" w:sz="0" w:space="0" w:color="auto"/>
          </w:divBdr>
        </w:div>
        <w:div w:id="1572735242">
          <w:marLeft w:val="0"/>
          <w:marRight w:val="0"/>
          <w:marTop w:val="0"/>
          <w:marBottom w:val="0"/>
          <w:divBdr>
            <w:top w:val="none" w:sz="0" w:space="0" w:color="auto"/>
            <w:left w:val="none" w:sz="0" w:space="0" w:color="auto"/>
            <w:bottom w:val="none" w:sz="0" w:space="0" w:color="auto"/>
            <w:right w:val="none" w:sz="0" w:space="0" w:color="auto"/>
          </w:divBdr>
        </w:div>
        <w:div w:id="1732457249">
          <w:marLeft w:val="0"/>
          <w:marRight w:val="0"/>
          <w:marTop w:val="0"/>
          <w:marBottom w:val="0"/>
          <w:divBdr>
            <w:top w:val="none" w:sz="0" w:space="0" w:color="auto"/>
            <w:left w:val="none" w:sz="0" w:space="0" w:color="auto"/>
            <w:bottom w:val="none" w:sz="0" w:space="0" w:color="auto"/>
            <w:right w:val="none" w:sz="0" w:space="0" w:color="auto"/>
          </w:divBdr>
        </w:div>
        <w:div w:id="1761295140">
          <w:marLeft w:val="0"/>
          <w:marRight w:val="0"/>
          <w:marTop w:val="0"/>
          <w:marBottom w:val="0"/>
          <w:divBdr>
            <w:top w:val="none" w:sz="0" w:space="0" w:color="auto"/>
            <w:left w:val="none" w:sz="0" w:space="0" w:color="auto"/>
            <w:bottom w:val="none" w:sz="0" w:space="0" w:color="auto"/>
            <w:right w:val="none" w:sz="0" w:space="0" w:color="auto"/>
          </w:divBdr>
        </w:div>
        <w:div w:id="1811747907">
          <w:marLeft w:val="0"/>
          <w:marRight w:val="0"/>
          <w:marTop w:val="0"/>
          <w:marBottom w:val="0"/>
          <w:divBdr>
            <w:top w:val="none" w:sz="0" w:space="0" w:color="auto"/>
            <w:left w:val="none" w:sz="0" w:space="0" w:color="auto"/>
            <w:bottom w:val="none" w:sz="0" w:space="0" w:color="auto"/>
            <w:right w:val="none" w:sz="0" w:space="0" w:color="auto"/>
          </w:divBdr>
        </w:div>
        <w:div w:id="2005233659">
          <w:marLeft w:val="0"/>
          <w:marRight w:val="0"/>
          <w:marTop w:val="0"/>
          <w:marBottom w:val="0"/>
          <w:divBdr>
            <w:top w:val="none" w:sz="0" w:space="0" w:color="auto"/>
            <w:left w:val="none" w:sz="0" w:space="0" w:color="auto"/>
            <w:bottom w:val="none" w:sz="0" w:space="0" w:color="auto"/>
            <w:right w:val="none" w:sz="0" w:space="0" w:color="auto"/>
          </w:divBdr>
        </w:div>
        <w:div w:id="2045326500">
          <w:marLeft w:val="0"/>
          <w:marRight w:val="0"/>
          <w:marTop w:val="0"/>
          <w:marBottom w:val="0"/>
          <w:divBdr>
            <w:top w:val="none" w:sz="0" w:space="0" w:color="auto"/>
            <w:left w:val="none" w:sz="0" w:space="0" w:color="auto"/>
            <w:bottom w:val="none" w:sz="0" w:space="0" w:color="auto"/>
            <w:right w:val="none" w:sz="0" w:space="0" w:color="auto"/>
          </w:divBdr>
        </w:div>
        <w:div w:id="2084981400">
          <w:marLeft w:val="0"/>
          <w:marRight w:val="0"/>
          <w:marTop w:val="0"/>
          <w:marBottom w:val="0"/>
          <w:divBdr>
            <w:top w:val="none" w:sz="0" w:space="0" w:color="auto"/>
            <w:left w:val="none" w:sz="0" w:space="0" w:color="auto"/>
            <w:bottom w:val="none" w:sz="0" w:space="0" w:color="auto"/>
            <w:right w:val="none" w:sz="0" w:space="0" w:color="auto"/>
          </w:divBdr>
        </w:div>
        <w:div w:id="2093895488">
          <w:marLeft w:val="0"/>
          <w:marRight w:val="0"/>
          <w:marTop w:val="0"/>
          <w:marBottom w:val="0"/>
          <w:divBdr>
            <w:top w:val="none" w:sz="0" w:space="0" w:color="auto"/>
            <w:left w:val="none" w:sz="0" w:space="0" w:color="auto"/>
            <w:bottom w:val="none" w:sz="0" w:space="0" w:color="auto"/>
            <w:right w:val="none" w:sz="0" w:space="0" w:color="auto"/>
          </w:divBdr>
        </w:div>
      </w:divsChild>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49858824">
      <w:bodyDiv w:val="1"/>
      <w:marLeft w:val="0"/>
      <w:marRight w:val="0"/>
      <w:marTop w:val="0"/>
      <w:marBottom w:val="0"/>
      <w:divBdr>
        <w:top w:val="none" w:sz="0" w:space="0" w:color="auto"/>
        <w:left w:val="none" w:sz="0" w:space="0" w:color="auto"/>
        <w:bottom w:val="none" w:sz="0" w:space="0" w:color="auto"/>
        <w:right w:val="none" w:sz="0" w:space="0" w:color="auto"/>
      </w:divBdr>
      <w:divsChild>
        <w:div w:id="46952670">
          <w:marLeft w:val="0"/>
          <w:marRight w:val="0"/>
          <w:marTop w:val="0"/>
          <w:marBottom w:val="0"/>
          <w:divBdr>
            <w:top w:val="none" w:sz="0" w:space="0" w:color="auto"/>
            <w:left w:val="none" w:sz="0" w:space="0" w:color="auto"/>
            <w:bottom w:val="none" w:sz="0" w:space="0" w:color="auto"/>
            <w:right w:val="none" w:sz="0" w:space="0" w:color="auto"/>
          </w:divBdr>
        </w:div>
        <w:div w:id="129329939">
          <w:marLeft w:val="0"/>
          <w:marRight w:val="0"/>
          <w:marTop w:val="0"/>
          <w:marBottom w:val="0"/>
          <w:divBdr>
            <w:top w:val="none" w:sz="0" w:space="0" w:color="auto"/>
            <w:left w:val="none" w:sz="0" w:space="0" w:color="auto"/>
            <w:bottom w:val="none" w:sz="0" w:space="0" w:color="auto"/>
            <w:right w:val="none" w:sz="0" w:space="0" w:color="auto"/>
          </w:divBdr>
        </w:div>
        <w:div w:id="163013285">
          <w:marLeft w:val="0"/>
          <w:marRight w:val="0"/>
          <w:marTop w:val="0"/>
          <w:marBottom w:val="0"/>
          <w:divBdr>
            <w:top w:val="none" w:sz="0" w:space="0" w:color="auto"/>
            <w:left w:val="none" w:sz="0" w:space="0" w:color="auto"/>
            <w:bottom w:val="none" w:sz="0" w:space="0" w:color="auto"/>
            <w:right w:val="none" w:sz="0" w:space="0" w:color="auto"/>
          </w:divBdr>
        </w:div>
        <w:div w:id="193006184">
          <w:marLeft w:val="0"/>
          <w:marRight w:val="0"/>
          <w:marTop w:val="0"/>
          <w:marBottom w:val="0"/>
          <w:divBdr>
            <w:top w:val="none" w:sz="0" w:space="0" w:color="auto"/>
            <w:left w:val="none" w:sz="0" w:space="0" w:color="auto"/>
            <w:bottom w:val="none" w:sz="0" w:space="0" w:color="auto"/>
            <w:right w:val="none" w:sz="0" w:space="0" w:color="auto"/>
          </w:divBdr>
        </w:div>
        <w:div w:id="210193769">
          <w:marLeft w:val="0"/>
          <w:marRight w:val="0"/>
          <w:marTop w:val="0"/>
          <w:marBottom w:val="0"/>
          <w:divBdr>
            <w:top w:val="none" w:sz="0" w:space="0" w:color="auto"/>
            <w:left w:val="none" w:sz="0" w:space="0" w:color="auto"/>
            <w:bottom w:val="none" w:sz="0" w:space="0" w:color="auto"/>
            <w:right w:val="none" w:sz="0" w:space="0" w:color="auto"/>
          </w:divBdr>
        </w:div>
        <w:div w:id="260646132">
          <w:marLeft w:val="0"/>
          <w:marRight w:val="0"/>
          <w:marTop w:val="0"/>
          <w:marBottom w:val="0"/>
          <w:divBdr>
            <w:top w:val="none" w:sz="0" w:space="0" w:color="auto"/>
            <w:left w:val="none" w:sz="0" w:space="0" w:color="auto"/>
            <w:bottom w:val="none" w:sz="0" w:space="0" w:color="auto"/>
            <w:right w:val="none" w:sz="0" w:space="0" w:color="auto"/>
          </w:divBdr>
        </w:div>
        <w:div w:id="390346249">
          <w:marLeft w:val="0"/>
          <w:marRight w:val="0"/>
          <w:marTop w:val="0"/>
          <w:marBottom w:val="0"/>
          <w:divBdr>
            <w:top w:val="none" w:sz="0" w:space="0" w:color="auto"/>
            <w:left w:val="none" w:sz="0" w:space="0" w:color="auto"/>
            <w:bottom w:val="none" w:sz="0" w:space="0" w:color="auto"/>
            <w:right w:val="none" w:sz="0" w:space="0" w:color="auto"/>
          </w:divBdr>
        </w:div>
        <w:div w:id="414984844">
          <w:marLeft w:val="0"/>
          <w:marRight w:val="0"/>
          <w:marTop w:val="0"/>
          <w:marBottom w:val="0"/>
          <w:divBdr>
            <w:top w:val="none" w:sz="0" w:space="0" w:color="auto"/>
            <w:left w:val="none" w:sz="0" w:space="0" w:color="auto"/>
            <w:bottom w:val="none" w:sz="0" w:space="0" w:color="auto"/>
            <w:right w:val="none" w:sz="0" w:space="0" w:color="auto"/>
          </w:divBdr>
        </w:div>
        <w:div w:id="458183393">
          <w:marLeft w:val="0"/>
          <w:marRight w:val="0"/>
          <w:marTop w:val="0"/>
          <w:marBottom w:val="0"/>
          <w:divBdr>
            <w:top w:val="none" w:sz="0" w:space="0" w:color="auto"/>
            <w:left w:val="none" w:sz="0" w:space="0" w:color="auto"/>
            <w:bottom w:val="none" w:sz="0" w:space="0" w:color="auto"/>
            <w:right w:val="none" w:sz="0" w:space="0" w:color="auto"/>
          </w:divBdr>
        </w:div>
        <w:div w:id="563183047">
          <w:marLeft w:val="0"/>
          <w:marRight w:val="0"/>
          <w:marTop w:val="0"/>
          <w:marBottom w:val="0"/>
          <w:divBdr>
            <w:top w:val="none" w:sz="0" w:space="0" w:color="auto"/>
            <w:left w:val="none" w:sz="0" w:space="0" w:color="auto"/>
            <w:bottom w:val="none" w:sz="0" w:space="0" w:color="auto"/>
            <w:right w:val="none" w:sz="0" w:space="0" w:color="auto"/>
          </w:divBdr>
        </w:div>
        <w:div w:id="611059272">
          <w:marLeft w:val="0"/>
          <w:marRight w:val="0"/>
          <w:marTop w:val="0"/>
          <w:marBottom w:val="0"/>
          <w:divBdr>
            <w:top w:val="none" w:sz="0" w:space="0" w:color="auto"/>
            <w:left w:val="none" w:sz="0" w:space="0" w:color="auto"/>
            <w:bottom w:val="none" w:sz="0" w:space="0" w:color="auto"/>
            <w:right w:val="none" w:sz="0" w:space="0" w:color="auto"/>
          </w:divBdr>
        </w:div>
        <w:div w:id="678122324">
          <w:marLeft w:val="0"/>
          <w:marRight w:val="0"/>
          <w:marTop w:val="0"/>
          <w:marBottom w:val="0"/>
          <w:divBdr>
            <w:top w:val="none" w:sz="0" w:space="0" w:color="auto"/>
            <w:left w:val="none" w:sz="0" w:space="0" w:color="auto"/>
            <w:bottom w:val="none" w:sz="0" w:space="0" w:color="auto"/>
            <w:right w:val="none" w:sz="0" w:space="0" w:color="auto"/>
          </w:divBdr>
        </w:div>
        <w:div w:id="695622886">
          <w:marLeft w:val="0"/>
          <w:marRight w:val="0"/>
          <w:marTop w:val="0"/>
          <w:marBottom w:val="0"/>
          <w:divBdr>
            <w:top w:val="none" w:sz="0" w:space="0" w:color="auto"/>
            <w:left w:val="none" w:sz="0" w:space="0" w:color="auto"/>
            <w:bottom w:val="none" w:sz="0" w:space="0" w:color="auto"/>
            <w:right w:val="none" w:sz="0" w:space="0" w:color="auto"/>
          </w:divBdr>
        </w:div>
        <w:div w:id="787315959">
          <w:marLeft w:val="0"/>
          <w:marRight w:val="0"/>
          <w:marTop w:val="0"/>
          <w:marBottom w:val="0"/>
          <w:divBdr>
            <w:top w:val="none" w:sz="0" w:space="0" w:color="auto"/>
            <w:left w:val="none" w:sz="0" w:space="0" w:color="auto"/>
            <w:bottom w:val="none" w:sz="0" w:space="0" w:color="auto"/>
            <w:right w:val="none" w:sz="0" w:space="0" w:color="auto"/>
          </w:divBdr>
        </w:div>
        <w:div w:id="799998965">
          <w:marLeft w:val="0"/>
          <w:marRight w:val="0"/>
          <w:marTop w:val="0"/>
          <w:marBottom w:val="0"/>
          <w:divBdr>
            <w:top w:val="none" w:sz="0" w:space="0" w:color="auto"/>
            <w:left w:val="none" w:sz="0" w:space="0" w:color="auto"/>
            <w:bottom w:val="none" w:sz="0" w:space="0" w:color="auto"/>
            <w:right w:val="none" w:sz="0" w:space="0" w:color="auto"/>
          </w:divBdr>
        </w:div>
        <w:div w:id="872231259">
          <w:marLeft w:val="0"/>
          <w:marRight w:val="0"/>
          <w:marTop w:val="0"/>
          <w:marBottom w:val="0"/>
          <w:divBdr>
            <w:top w:val="none" w:sz="0" w:space="0" w:color="auto"/>
            <w:left w:val="none" w:sz="0" w:space="0" w:color="auto"/>
            <w:bottom w:val="none" w:sz="0" w:space="0" w:color="auto"/>
            <w:right w:val="none" w:sz="0" w:space="0" w:color="auto"/>
          </w:divBdr>
        </w:div>
        <w:div w:id="1007487000">
          <w:marLeft w:val="0"/>
          <w:marRight w:val="0"/>
          <w:marTop w:val="0"/>
          <w:marBottom w:val="0"/>
          <w:divBdr>
            <w:top w:val="none" w:sz="0" w:space="0" w:color="auto"/>
            <w:left w:val="none" w:sz="0" w:space="0" w:color="auto"/>
            <w:bottom w:val="none" w:sz="0" w:space="0" w:color="auto"/>
            <w:right w:val="none" w:sz="0" w:space="0" w:color="auto"/>
          </w:divBdr>
        </w:div>
        <w:div w:id="1031029079">
          <w:marLeft w:val="0"/>
          <w:marRight w:val="0"/>
          <w:marTop w:val="0"/>
          <w:marBottom w:val="0"/>
          <w:divBdr>
            <w:top w:val="none" w:sz="0" w:space="0" w:color="auto"/>
            <w:left w:val="none" w:sz="0" w:space="0" w:color="auto"/>
            <w:bottom w:val="none" w:sz="0" w:space="0" w:color="auto"/>
            <w:right w:val="none" w:sz="0" w:space="0" w:color="auto"/>
          </w:divBdr>
        </w:div>
        <w:div w:id="1043091354">
          <w:marLeft w:val="0"/>
          <w:marRight w:val="0"/>
          <w:marTop w:val="0"/>
          <w:marBottom w:val="0"/>
          <w:divBdr>
            <w:top w:val="none" w:sz="0" w:space="0" w:color="auto"/>
            <w:left w:val="none" w:sz="0" w:space="0" w:color="auto"/>
            <w:bottom w:val="none" w:sz="0" w:space="0" w:color="auto"/>
            <w:right w:val="none" w:sz="0" w:space="0" w:color="auto"/>
          </w:divBdr>
        </w:div>
        <w:div w:id="1098598424">
          <w:marLeft w:val="0"/>
          <w:marRight w:val="0"/>
          <w:marTop w:val="0"/>
          <w:marBottom w:val="0"/>
          <w:divBdr>
            <w:top w:val="none" w:sz="0" w:space="0" w:color="auto"/>
            <w:left w:val="none" w:sz="0" w:space="0" w:color="auto"/>
            <w:bottom w:val="none" w:sz="0" w:space="0" w:color="auto"/>
            <w:right w:val="none" w:sz="0" w:space="0" w:color="auto"/>
          </w:divBdr>
        </w:div>
        <w:div w:id="1116174046">
          <w:marLeft w:val="0"/>
          <w:marRight w:val="0"/>
          <w:marTop w:val="0"/>
          <w:marBottom w:val="0"/>
          <w:divBdr>
            <w:top w:val="none" w:sz="0" w:space="0" w:color="auto"/>
            <w:left w:val="none" w:sz="0" w:space="0" w:color="auto"/>
            <w:bottom w:val="none" w:sz="0" w:space="0" w:color="auto"/>
            <w:right w:val="none" w:sz="0" w:space="0" w:color="auto"/>
          </w:divBdr>
        </w:div>
        <w:div w:id="1157647087">
          <w:marLeft w:val="0"/>
          <w:marRight w:val="0"/>
          <w:marTop w:val="0"/>
          <w:marBottom w:val="0"/>
          <w:divBdr>
            <w:top w:val="none" w:sz="0" w:space="0" w:color="auto"/>
            <w:left w:val="none" w:sz="0" w:space="0" w:color="auto"/>
            <w:bottom w:val="none" w:sz="0" w:space="0" w:color="auto"/>
            <w:right w:val="none" w:sz="0" w:space="0" w:color="auto"/>
          </w:divBdr>
        </w:div>
        <w:div w:id="1159880485">
          <w:marLeft w:val="0"/>
          <w:marRight w:val="0"/>
          <w:marTop w:val="0"/>
          <w:marBottom w:val="0"/>
          <w:divBdr>
            <w:top w:val="none" w:sz="0" w:space="0" w:color="auto"/>
            <w:left w:val="none" w:sz="0" w:space="0" w:color="auto"/>
            <w:bottom w:val="none" w:sz="0" w:space="0" w:color="auto"/>
            <w:right w:val="none" w:sz="0" w:space="0" w:color="auto"/>
          </w:divBdr>
        </w:div>
        <w:div w:id="1166357134">
          <w:marLeft w:val="0"/>
          <w:marRight w:val="0"/>
          <w:marTop w:val="0"/>
          <w:marBottom w:val="0"/>
          <w:divBdr>
            <w:top w:val="none" w:sz="0" w:space="0" w:color="auto"/>
            <w:left w:val="none" w:sz="0" w:space="0" w:color="auto"/>
            <w:bottom w:val="none" w:sz="0" w:space="0" w:color="auto"/>
            <w:right w:val="none" w:sz="0" w:space="0" w:color="auto"/>
          </w:divBdr>
        </w:div>
        <w:div w:id="1259559912">
          <w:marLeft w:val="0"/>
          <w:marRight w:val="0"/>
          <w:marTop w:val="0"/>
          <w:marBottom w:val="0"/>
          <w:divBdr>
            <w:top w:val="none" w:sz="0" w:space="0" w:color="auto"/>
            <w:left w:val="none" w:sz="0" w:space="0" w:color="auto"/>
            <w:bottom w:val="none" w:sz="0" w:space="0" w:color="auto"/>
            <w:right w:val="none" w:sz="0" w:space="0" w:color="auto"/>
          </w:divBdr>
        </w:div>
        <w:div w:id="1260870626">
          <w:marLeft w:val="0"/>
          <w:marRight w:val="0"/>
          <w:marTop w:val="0"/>
          <w:marBottom w:val="0"/>
          <w:divBdr>
            <w:top w:val="none" w:sz="0" w:space="0" w:color="auto"/>
            <w:left w:val="none" w:sz="0" w:space="0" w:color="auto"/>
            <w:bottom w:val="none" w:sz="0" w:space="0" w:color="auto"/>
            <w:right w:val="none" w:sz="0" w:space="0" w:color="auto"/>
          </w:divBdr>
        </w:div>
        <w:div w:id="1412848484">
          <w:marLeft w:val="0"/>
          <w:marRight w:val="0"/>
          <w:marTop w:val="0"/>
          <w:marBottom w:val="0"/>
          <w:divBdr>
            <w:top w:val="none" w:sz="0" w:space="0" w:color="auto"/>
            <w:left w:val="none" w:sz="0" w:space="0" w:color="auto"/>
            <w:bottom w:val="none" w:sz="0" w:space="0" w:color="auto"/>
            <w:right w:val="none" w:sz="0" w:space="0" w:color="auto"/>
          </w:divBdr>
        </w:div>
        <w:div w:id="1419984375">
          <w:marLeft w:val="0"/>
          <w:marRight w:val="0"/>
          <w:marTop w:val="0"/>
          <w:marBottom w:val="0"/>
          <w:divBdr>
            <w:top w:val="none" w:sz="0" w:space="0" w:color="auto"/>
            <w:left w:val="none" w:sz="0" w:space="0" w:color="auto"/>
            <w:bottom w:val="none" w:sz="0" w:space="0" w:color="auto"/>
            <w:right w:val="none" w:sz="0" w:space="0" w:color="auto"/>
          </w:divBdr>
          <w:divsChild>
            <w:div w:id="809128544">
              <w:marLeft w:val="0"/>
              <w:marRight w:val="0"/>
              <w:marTop w:val="0"/>
              <w:marBottom w:val="0"/>
              <w:divBdr>
                <w:top w:val="none" w:sz="0" w:space="0" w:color="auto"/>
                <w:left w:val="none" w:sz="0" w:space="0" w:color="auto"/>
                <w:bottom w:val="none" w:sz="0" w:space="0" w:color="auto"/>
                <w:right w:val="none" w:sz="0" w:space="0" w:color="auto"/>
              </w:divBdr>
            </w:div>
            <w:div w:id="1213224397">
              <w:marLeft w:val="0"/>
              <w:marRight w:val="0"/>
              <w:marTop w:val="0"/>
              <w:marBottom w:val="0"/>
              <w:divBdr>
                <w:top w:val="none" w:sz="0" w:space="0" w:color="auto"/>
                <w:left w:val="none" w:sz="0" w:space="0" w:color="auto"/>
                <w:bottom w:val="none" w:sz="0" w:space="0" w:color="auto"/>
                <w:right w:val="none" w:sz="0" w:space="0" w:color="auto"/>
              </w:divBdr>
            </w:div>
          </w:divsChild>
        </w:div>
        <w:div w:id="1433891980">
          <w:marLeft w:val="0"/>
          <w:marRight w:val="0"/>
          <w:marTop w:val="0"/>
          <w:marBottom w:val="0"/>
          <w:divBdr>
            <w:top w:val="none" w:sz="0" w:space="0" w:color="auto"/>
            <w:left w:val="none" w:sz="0" w:space="0" w:color="auto"/>
            <w:bottom w:val="none" w:sz="0" w:space="0" w:color="auto"/>
            <w:right w:val="none" w:sz="0" w:space="0" w:color="auto"/>
          </w:divBdr>
        </w:div>
        <w:div w:id="1475099526">
          <w:marLeft w:val="0"/>
          <w:marRight w:val="0"/>
          <w:marTop w:val="0"/>
          <w:marBottom w:val="0"/>
          <w:divBdr>
            <w:top w:val="none" w:sz="0" w:space="0" w:color="auto"/>
            <w:left w:val="none" w:sz="0" w:space="0" w:color="auto"/>
            <w:bottom w:val="none" w:sz="0" w:space="0" w:color="auto"/>
            <w:right w:val="none" w:sz="0" w:space="0" w:color="auto"/>
          </w:divBdr>
        </w:div>
        <w:div w:id="1492335781">
          <w:marLeft w:val="0"/>
          <w:marRight w:val="0"/>
          <w:marTop w:val="0"/>
          <w:marBottom w:val="0"/>
          <w:divBdr>
            <w:top w:val="none" w:sz="0" w:space="0" w:color="auto"/>
            <w:left w:val="none" w:sz="0" w:space="0" w:color="auto"/>
            <w:bottom w:val="none" w:sz="0" w:space="0" w:color="auto"/>
            <w:right w:val="none" w:sz="0" w:space="0" w:color="auto"/>
          </w:divBdr>
        </w:div>
        <w:div w:id="1563566767">
          <w:marLeft w:val="0"/>
          <w:marRight w:val="0"/>
          <w:marTop w:val="0"/>
          <w:marBottom w:val="0"/>
          <w:divBdr>
            <w:top w:val="none" w:sz="0" w:space="0" w:color="auto"/>
            <w:left w:val="none" w:sz="0" w:space="0" w:color="auto"/>
            <w:bottom w:val="none" w:sz="0" w:space="0" w:color="auto"/>
            <w:right w:val="none" w:sz="0" w:space="0" w:color="auto"/>
          </w:divBdr>
        </w:div>
        <w:div w:id="1565683588">
          <w:marLeft w:val="0"/>
          <w:marRight w:val="0"/>
          <w:marTop w:val="0"/>
          <w:marBottom w:val="0"/>
          <w:divBdr>
            <w:top w:val="none" w:sz="0" w:space="0" w:color="auto"/>
            <w:left w:val="none" w:sz="0" w:space="0" w:color="auto"/>
            <w:bottom w:val="none" w:sz="0" w:space="0" w:color="auto"/>
            <w:right w:val="none" w:sz="0" w:space="0" w:color="auto"/>
          </w:divBdr>
        </w:div>
        <w:div w:id="1597326861">
          <w:marLeft w:val="0"/>
          <w:marRight w:val="0"/>
          <w:marTop w:val="0"/>
          <w:marBottom w:val="0"/>
          <w:divBdr>
            <w:top w:val="none" w:sz="0" w:space="0" w:color="auto"/>
            <w:left w:val="none" w:sz="0" w:space="0" w:color="auto"/>
            <w:bottom w:val="none" w:sz="0" w:space="0" w:color="auto"/>
            <w:right w:val="none" w:sz="0" w:space="0" w:color="auto"/>
          </w:divBdr>
        </w:div>
        <w:div w:id="1720588547">
          <w:marLeft w:val="0"/>
          <w:marRight w:val="0"/>
          <w:marTop w:val="0"/>
          <w:marBottom w:val="0"/>
          <w:divBdr>
            <w:top w:val="none" w:sz="0" w:space="0" w:color="auto"/>
            <w:left w:val="none" w:sz="0" w:space="0" w:color="auto"/>
            <w:bottom w:val="none" w:sz="0" w:space="0" w:color="auto"/>
            <w:right w:val="none" w:sz="0" w:space="0" w:color="auto"/>
          </w:divBdr>
        </w:div>
        <w:div w:id="1732001261">
          <w:marLeft w:val="0"/>
          <w:marRight w:val="0"/>
          <w:marTop w:val="0"/>
          <w:marBottom w:val="0"/>
          <w:divBdr>
            <w:top w:val="none" w:sz="0" w:space="0" w:color="auto"/>
            <w:left w:val="none" w:sz="0" w:space="0" w:color="auto"/>
            <w:bottom w:val="none" w:sz="0" w:space="0" w:color="auto"/>
            <w:right w:val="none" w:sz="0" w:space="0" w:color="auto"/>
          </w:divBdr>
        </w:div>
        <w:div w:id="1836070514">
          <w:marLeft w:val="0"/>
          <w:marRight w:val="0"/>
          <w:marTop w:val="0"/>
          <w:marBottom w:val="0"/>
          <w:divBdr>
            <w:top w:val="none" w:sz="0" w:space="0" w:color="auto"/>
            <w:left w:val="none" w:sz="0" w:space="0" w:color="auto"/>
            <w:bottom w:val="none" w:sz="0" w:space="0" w:color="auto"/>
            <w:right w:val="none" w:sz="0" w:space="0" w:color="auto"/>
          </w:divBdr>
        </w:div>
        <w:div w:id="1851141766">
          <w:marLeft w:val="0"/>
          <w:marRight w:val="0"/>
          <w:marTop w:val="0"/>
          <w:marBottom w:val="0"/>
          <w:divBdr>
            <w:top w:val="none" w:sz="0" w:space="0" w:color="auto"/>
            <w:left w:val="none" w:sz="0" w:space="0" w:color="auto"/>
            <w:bottom w:val="none" w:sz="0" w:space="0" w:color="auto"/>
            <w:right w:val="none" w:sz="0" w:space="0" w:color="auto"/>
          </w:divBdr>
        </w:div>
        <w:div w:id="1860006704">
          <w:marLeft w:val="0"/>
          <w:marRight w:val="0"/>
          <w:marTop w:val="0"/>
          <w:marBottom w:val="0"/>
          <w:divBdr>
            <w:top w:val="none" w:sz="0" w:space="0" w:color="auto"/>
            <w:left w:val="none" w:sz="0" w:space="0" w:color="auto"/>
            <w:bottom w:val="none" w:sz="0" w:space="0" w:color="auto"/>
            <w:right w:val="none" w:sz="0" w:space="0" w:color="auto"/>
          </w:divBdr>
        </w:div>
        <w:div w:id="1946425538">
          <w:marLeft w:val="0"/>
          <w:marRight w:val="0"/>
          <w:marTop w:val="0"/>
          <w:marBottom w:val="0"/>
          <w:divBdr>
            <w:top w:val="none" w:sz="0" w:space="0" w:color="auto"/>
            <w:left w:val="none" w:sz="0" w:space="0" w:color="auto"/>
            <w:bottom w:val="none" w:sz="0" w:space="0" w:color="auto"/>
            <w:right w:val="none" w:sz="0" w:space="0" w:color="auto"/>
          </w:divBdr>
        </w:div>
        <w:div w:id="1953589185">
          <w:marLeft w:val="0"/>
          <w:marRight w:val="0"/>
          <w:marTop w:val="0"/>
          <w:marBottom w:val="0"/>
          <w:divBdr>
            <w:top w:val="none" w:sz="0" w:space="0" w:color="auto"/>
            <w:left w:val="none" w:sz="0" w:space="0" w:color="auto"/>
            <w:bottom w:val="none" w:sz="0" w:space="0" w:color="auto"/>
            <w:right w:val="none" w:sz="0" w:space="0" w:color="auto"/>
          </w:divBdr>
        </w:div>
        <w:div w:id="1991320835">
          <w:marLeft w:val="0"/>
          <w:marRight w:val="0"/>
          <w:marTop w:val="0"/>
          <w:marBottom w:val="0"/>
          <w:divBdr>
            <w:top w:val="none" w:sz="0" w:space="0" w:color="auto"/>
            <w:left w:val="none" w:sz="0" w:space="0" w:color="auto"/>
            <w:bottom w:val="none" w:sz="0" w:space="0" w:color="auto"/>
            <w:right w:val="none" w:sz="0" w:space="0" w:color="auto"/>
          </w:divBdr>
        </w:div>
        <w:div w:id="2083986191">
          <w:marLeft w:val="0"/>
          <w:marRight w:val="0"/>
          <w:marTop w:val="0"/>
          <w:marBottom w:val="0"/>
          <w:divBdr>
            <w:top w:val="none" w:sz="0" w:space="0" w:color="auto"/>
            <w:left w:val="none" w:sz="0" w:space="0" w:color="auto"/>
            <w:bottom w:val="none" w:sz="0" w:space="0" w:color="auto"/>
            <w:right w:val="none" w:sz="0" w:space="0" w:color="auto"/>
          </w:divBdr>
        </w:div>
        <w:div w:id="2088770367">
          <w:marLeft w:val="0"/>
          <w:marRight w:val="0"/>
          <w:marTop w:val="0"/>
          <w:marBottom w:val="0"/>
          <w:divBdr>
            <w:top w:val="none" w:sz="0" w:space="0" w:color="auto"/>
            <w:left w:val="none" w:sz="0" w:space="0" w:color="auto"/>
            <w:bottom w:val="none" w:sz="0" w:space="0" w:color="auto"/>
            <w:right w:val="none" w:sz="0" w:space="0" w:color="auto"/>
          </w:divBdr>
        </w:div>
        <w:div w:id="2146044191">
          <w:marLeft w:val="0"/>
          <w:marRight w:val="0"/>
          <w:marTop w:val="0"/>
          <w:marBottom w:val="0"/>
          <w:divBdr>
            <w:top w:val="none" w:sz="0" w:space="0" w:color="auto"/>
            <w:left w:val="none" w:sz="0" w:space="0" w:color="auto"/>
            <w:bottom w:val="none" w:sz="0" w:space="0" w:color="auto"/>
            <w:right w:val="none" w:sz="0" w:space="0" w:color="auto"/>
          </w:divBdr>
        </w:div>
      </w:divsChild>
    </w:div>
    <w:div w:id="1483813992">
      <w:bodyDiv w:val="1"/>
      <w:marLeft w:val="0"/>
      <w:marRight w:val="0"/>
      <w:marTop w:val="0"/>
      <w:marBottom w:val="0"/>
      <w:divBdr>
        <w:top w:val="none" w:sz="0" w:space="0" w:color="auto"/>
        <w:left w:val="none" w:sz="0" w:space="0" w:color="auto"/>
        <w:bottom w:val="none" w:sz="0" w:space="0" w:color="auto"/>
        <w:right w:val="none" w:sz="0" w:space="0" w:color="auto"/>
      </w:divBdr>
      <w:divsChild>
        <w:div w:id="1233353035">
          <w:marLeft w:val="0"/>
          <w:marRight w:val="0"/>
          <w:marTop w:val="0"/>
          <w:marBottom w:val="0"/>
          <w:divBdr>
            <w:top w:val="none" w:sz="0" w:space="0" w:color="auto"/>
            <w:left w:val="none" w:sz="0" w:space="0" w:color="auto"/>
            <w:bottom w:val="none" w:sz="0" w:space="0" w:color="auto"/>
            <w:right w:val="none" w:sz="0" w:space="0" w:color="auto"/>
          </w:divBdr>
        </w:div>
        <w:div w:id="1567760398">
          <w:marLeft w:val="0"/>
          <w:marRight w:val="0"/>
          <w:marTop w:val="0"/>
          <w:marBottom w:val="0"/>
          <w:divBdr>
            <w:top w:val="none" w:sz="0" w:space="0" w:color="auto"/>
            <w:left w:val="none" w:sz="0" w:space="0" w:color="auto"/>
            <w:bottom w:val="none" w:sz="0" w:space="0" w:color="auto"/>
            <w:right w:val="none" w:sz="0" w:space="0" w:color="auto"/>
          </w:divBdr>
        </w:div>
      </w:divsChild>
    </w:div>
    <w:div w:id="1743016564">
      <w:bodyDiv w:val="1"/>
      <w:marLeft w:val="0"/>
      <w:marRight w:val="0"/>
      <w:marTop w:val="0"/>
      <w:marBottom w:val="0"/>
      <w:divBdr>
        <w:top w:val="none" w:sz="0" w:space="0" w:color="auto"/>
        <w:left w:val="none" w:sz="0" w:space="0" w:color="auto"/>
        <w:bottom w:val="none" w:sz="0" w:space="0" w:color="auto"/>
        <w:right w:val="none" w:sz="0" w:space="0" w:color="auto"/>
      </w:divBdr>
      <w:divsChild>
        <w:div w:id="91632380">
          <w:marLeft w:val="0"/>
          <w:marRight w:val="0"/>
          <w:marTop w:val="0"/>
          <w:marBottom w:val="0"/>
          <w:divBdr>
            <w:top w:val="none" w:sz="0" w:space="0" w:color="auto"/>
            <w:left w:val="none" w:sz="0" w:space="0" w:color="auto"/>
            <w:bottom w:val="none" w:sz="0" w:space="0" w:color="auto"/>
            <w:right w:val="none" w:sz="0" w:space="0" w:color="auto"/>
          </w:divBdr>
        </w:div>
        <w:div w:id="116726526">
          <w:marLeft w:val="0"/>
          <w:marRight w:val="0"/>
          <w:marTop w:val="0"/>
          <w:marBottom w:val="0"/>
          <w:divBdr>
            <w:top w:val="none" w:sz="0" w:space="0" w:color="auto"/>
            <w:left w:val="none" w:sz="0" w:space="0" w:color="auto"/>
            <w:bottom w:val="none" w:sz="0" w:space="0" w:color="auto"/>
            <w:right w:val="none" w:sz="0" w:space="0" w:color="auto"/>
          </w:divBdr>
        </w:div>
        <w:div w:id="116798499">
          <w:marLeft w:val="0"/>
          <w:marRight w:val="0"/>
          <w:marTop w:val="0"/>
          <w:marBottom w:val="0"/>
          <w:divBdr>
            <w:top w:val="none" w:sz="0" w:space="0" w:color="auto"/>
            <w:left w:val="none" w:sz="0" w:space="0" w:color="auto"/>
            <w:bottom w:val="none" w:sz="0" w:space="0" w:color="auto"/>
            <w:right w:val="none" w:sz="0" w:space="0" w:color="auto"/>
          </w:divBdr>
        </w:div>
        <w:div w:id="238906208">
          <w:marLeft w:val="0"/>
          <w:marRight w:val="0"/>
          <w:marTop w:val="0"/>
          <w:marBottom w:val="0"/>
          <w:divBdr>
            <w:top w:val="none" w:sz="0" w:space="0" w:color="auto"/>
            <w:left w:val="none" w:sz="0" w:space="0" w:color="auto"/>
            <w:bottom w:val="none" w:sz="0" w:space="0" w:color="auto"/>
            <w:right w:val="none" w:sz="0" w:space="0" w:color="auto"/>
          </w:divBdr>
        </w:div>
        <w:div w:id="290208595">
          <w:marLeft w:val="0"/>
          <w:marRight w:val="0"/>
          <w:marTop w:val="0"/>
          <w:marBottom w:val="0"/>
          <w:divBdr>
            <w:top w:val="none" w:sz="0" w:space="0" w:color="auto"/>
            <w:left w:val="none" w:sz="0" w:space="0" w:color="auto"/>
            <w:bottom w:val="none" w:sz="0" w:space="0" w:color="auto"/>
            <w:right w:val="none" w:sz="0" w:space="0" w:color="auto"/>
          </w:divBdr>
        </w:div>
        <w:div w:id="310641732">
          <w:marLeft w:val="0"/>
          <w:marRight w:val="0"/>
          <w:marTop w:val="0"/>
          <w:marBottom w:val="0"/>
          <w:divBdr>
            <w:top w:val="none" w:sz="0" w:space="0" w:color="auto"/>
            <w:left w:val="none" w:sz="0" w:space="0" w:color="auto"/>
            <w:bottom w:val="none" w:sz="0" w:space="0" w:color="auto"/>
            <w:right w:val="none" w:sz="0" w:space="0" w:color="auto"/>
          </w:divBdr>
        </w:div>
        <w:div w:id="340357740">
          <w:marLeft w:val="0"/>
          <w:marRight w:val="0"/>
          <w:marTop w:val="0"/>
          <w:marBottom w:val="0"/>
          <w:divBdr>
            <w:top w:val="none" w:sz="0" w:space="0" w:color="auto"/>
            <w:left w:val="none" w:sz="0" w:space="0" w:color="auto"/>
            <w:bottom w:val="none" w:sz="0" w:space="0" w:color="auto"/>
            <w:right w:val="none" w:sz="0" w:space="0" w:color="auto"/>
          </w:divBdr>
        </w:div>
        <w:div w:id="378630941">
          <w:marLeft w:val="0"/>
          <w:marRight w:val="0"/>
          <w:marTop w:val="0"/>
          <w:marBottom w:val="0"/>
          <w:divBdr>
            <w:top w:val="none" w:sz="0" w:space="0" w:color="auto"/>
            <w:left w:val="none" w:sz="0" w:space="0" w:color="auto"/>
            <w:bottom w:val="none" w:sz="0" w:space="0" w:color="auto"/>
            <w:right w:val="none" w:sz="0" w:space="0" w:color="auto"/>
          </w:divBdr>
        </w:div>
        <w:div w:id="470289821">
          <w:marLeft w:val="0"/>
          <w:marRight w:val="0"/>
          <w:marTop w:val="0"/>
          <w:marBottom w:val="0"/>
          <w:divBdr>
            <w:top w:val="none" w:sz="0" w:space="0" w:color="auto"/>
            <w:left w:val="none" w:sz="0" w:space="0" w:color="auto"/>
            <w:bottom w:val="none" w:sz="0" w:space="0" w:color="auto"/>
            <w:right w:val="none" w:sz="0" w:space="0" w:color="auto"/>
          </w:divBdr>
        </w:div>
        <w:div w:id="527564995">
          <w:marLeft w:val="0"/>
          <w:marRight w:val="0"/>
          <w:marTop w:val="0"/>
          <w:marBottom w:val="0"/>
          <w:divBdr>
            <w:top w:val="none" w:sz="0" w:space="0" w:color="auto"/>
            <w:left w:val="none" w:sz="0" w:space="0" w:color="auto"/>
            <w:bottom w:val="none" w:sz="0" w:space="0" w:color="auto"/>
            <w:right w:val="none" w:sz="0" w:space="0" w:color="auto"/>
          </w:divBdr>
        </w:div>
        <w:div w:id="539393496">
          <w:marLeft w:val="0"/>
          <w:marRight w:val="0"/>
          <w:marTop w:val="0"/>
          <w:marBottom w:val="0"/>
          <w:divBdr>
            <w:top w:val="none" w:sz="0" w:space="0" w:color="auto"/>
            <w:left w:val="none" w:sz="0" w:space="0" w:color="auto"/>
            <w:bottom w:val="none" w:sz="0" w:space="0" w:color="auto"/>
            <w:right w:val="none" w:sz="0" w:space="0" w:color="auto"/>
          </w:divBdr>
        </w:div>
        <w:div w:id="554389579">
          <w:marLeft w:val="0"/>
          <w:marRight w:val="0"/>
          <w:marTop w:val="0"/>
          <w:marBottom w:val="0"/>
          <w:divBdr>
            <w:top w:val="none" w:sz="0" w:space="0" w:color="auto"/>
            <w:left w:val="none" w:sz="0" w:space="0" w:color="auto"/>
            <w:bottom w:val="none" w:sz="0" w:space="0" w:color="auto"/>
            <w:right w:val="none" w:sz="0" w:space="0" w:color="auto"/>
          </w:divBdr>
        </w:div>
        <w:div w:id="776023617">
          <w:marLeft w:val="0"/>
          <w:marRight w:val="0"/>
          <w:marTop w:val="0"/>
          <w:marBottom w:val="0"/>
          <w:divBdr>
            <w:top w:val="none" w:sz="0" w:space="0" w:color="auto"/>
            <w:left w:val="none" w:sz="0" w:space="0" w:color="auto"/>
            <w:bottom w:val="none" w:sz="0" w:space="0" w:color="auto"/>
            <w:right w:val="none" w:sz="0" w:space="0" w:color="auto"/>
          </w:divBdr>
        </w:div>
        <w:div w:id="795952428">
          <w:marLeft w:val="0"/>
          <w:marRight w:val="0"/>
          <w:marTop w:val="0"/>
          <w:marBottom w:val="0"/>
          <w:divBdr>
            <w:top w:val="none" w:sz="0" w:space="0" w:color="auto"/>
            <w:left w:val="none" w:sz="0" w:space="0" w:color="auto"/>
            <w:bottom w:val="none" w:sz="0" w:space="0" w:color="auto"/>
            <w:right w:val="none" w:sz="0" w:space="0" w:color="auto"/>
          </w:divBdr>
        </w:div>
        <w:div w:id="840003682">
          <w:marLeft w:val="0"/>
          <w:marRight w:val="0"/>
          <w:marTop w:val="0"/>
          <w:marBottom w:val="0"/>
          <w:divBdr>
            <w:top w:val="none" w:sz="0" w:space="0" w:color="auto"/>
            <w:left w:val="none" w:sz="0" w:space="0" w:color="auto"/>
            <w:bottom w:val="none" w:sz="0" w:space="0" w:color="auto"/>
            <w:right w:val="none" w:sz="0" w:space="0" w:color="auto"/>
          </w:divBdr>
        </w:div>
        <w:div w:id="936908265">
          <w:marLeft w:val="0"/>
          <w:marRight w:val="0"/>
          <w:marTop w:val="0"/>
          <w:marBottom w:val="0"/>
          <w:divBdr>
            <w:top w:val="none" w:sz="0" w:space="0" w:color="auto"/>
            <w:left w:val="none" w:sz="0" w:space="0" w:color="auto"/>
            <w:bottom w:val="none" w:sz="0" w:space="0" w:color="auto"/>
            <w:right w:val="none" w:sz="0" w:space="0" w:color="auto"/>
          </w:divBdr>
        </w:div>
        <w:div w:id="963467079">
          <w:marLeft w:val="0"/>
          <w:marRight w:val="0"/>
          <w:marTop w:val="0"/>
          <w:marBottom w:val="0"/>
          <w:divBdr>
            <w:top w:val="none" w:sz="0" w:space="0" w:color="auto"/>
            <w:left w:val="none" w:sz="0" w:space="0" w:color="auto"/>
            <w:bottom w:val="none" w:sz="0" w:space="0" w:color="auto"/>
            <w:right w:val="none" w:sz="0" w:space="0" w:color="auto"/>
          </w:divBdr>
        </w:div>
        <w:div w:id="1019352773">
          <w:marLeft w:val="0"/>
          <w:marRight w:val="0"/>
          <w:marTop w:val="0"/>
          <w:marBottom w:val="0"/>
          <w:divBdr>
            <w:top w:val="none" w:sz="0" w:space="0" w:color="auto"/>
            <w:left w:val="none" w:sz="0" w:space="0" w:color="auto"/>
            <w:bottom w:val="none" w:sz="0" w:space="0" w:color="auto"/>
            <w:right w:val="none" w:sz="0" w:space="0" w:color="auto"/>
          </w:divBdr>
        </w:div>
        <w:div w:id="1132750724">
          <w:marLeft w:val="0"/>
          <w:marRight w:val="0"/>
          <w:marTop w:val="0"/>
          <w:marBottom w:val="0"/>
          <w:divBdr>
            <w:top w:val="none" w:sz="0" w:space="0" w:color="auto"/>
            <w:left w:val="none" w:sz="0" w:space="0" w:color="auto"/>
            <w:bottom w:val="none" w:sz="0" w:space="0" w:color="auto"/>
            <w:right w:val="none" w:sz="0" w:space="0" w:color="auto"/>
          </w:divBdr>
        </w:div>
        <w:div w:id="1136607214">
          <w:marLeft w:val="0"/>
          <w:marRight w:val="0"/>
          <w:marTop w:val="0"/>
          <w:marBottom w:val="0"/>
          <w:divBdr>
            <w:top w:val="none" w:sz="0" w:space="0" w:color="auto"/>
            <w:left w:val="none" w:sz="0" w:space="0" w:color="auto"/>
            <w:bottom w:val="none" w:sz="0" w:space="0" w:color="auto"/>
            <w:right w:val="none" w:sz="0" w:space="0" w:color="auto"/>
          </w:divBdr>
        </w:div>
        <w:div w:id="1145197807">
          <w:marLeft w:val="0"/>
          <w:marRight w:val="0"/>
          <w:marTop w:val="0"/>
          <w:marBottom w:val="0"/>
          <w:divBdr>
            <w:top w:val="none" w:sz="0" w:space="0" w:color="auto"/>
            <w:left w:val="none" w:sz="0" w:space="0" w:color="auto"/>
            <w:bottom w:val="none" w:sz="0" w:space="0" w:color="auto"/>
            <w:right w:val="none" w:sz="0" w:space="0" w:color="auto"/>
          </w:divBdr>
        </w:div>
        <w:div w:id="1178731726">
          <w:marLeft w:val="0"/>
          <w:marRight w:val="0"/>
          <w:marTop w:val="0"/>
          <w:marBottom w:val="0"/>
          <w:divBdr>
            <w:top w:val="none" w:sz="0" w:space="0" w:color="auto"/>
            <w:left w:val="none" w:sz="0" w:space="0" w:color="auto"/>
            <w:bottom w:val="none" w:sz="0" w:space="0" w:color="auto"/>
            <w:right w:val="none" w:sz="0" w:space="0" w:color="auto"/>
          </w:divBdr>
        </w:div>
        <w:div w:id="1185249387">
          <w:marLeft w:val="0"/>
          <w:marRight w:val="0"/>
          <w:marTop w:val="0"/>
          <w:marBottom w:val="0"/>
          <w:divBdr>
            <w:top w:val="none" w:sz="0" w:space="0" w:color="auto"/>
            <w:left w:val="none" w:sz="0" w:space="0" w:color="auto"/>
            <w:bottom w:val="none" w:sz="0" w:space="0" w:color="auto"/>
            <w:right w:val="none" w:sz="0" w:space="0" w:color="auto"/>
          </w:divBdr>
        </w:div>
        <w:div w:id="1246570810">
          <w:marLeft w:val="0"/>
          <w:marRight w:val="0"/>
          <w:marTop w:val="0"/>
          <w:marBottom w:val="0"/>
          <w:divBdr>
            <w:top w:val="none" w:sz="0" w:space="0" w:color="auto"/>
            <w:left w:val="none" w:sz="0" w:space="0" w:color="auto"/>
            <w:bottom w:val="none" w:sz="0" w:space="0" w:color="auto"/>
            <w:right w:val="none" w:sz="0" w:space="0" w:color="auto"/>
          </w:divBdr>
        </w:div>
        <w:div w:id="1263954366">
          <w:marLeft w:val="0"/>
          <w:marRight w:val="0"/>
          <w:marTop w:val="0"/>
          <w:marBottom w:val="0"/>
          <w:divBdr>
            <w:top w:val="none" w:sz="0" w:space="0" w:color="auto"/>
            <w:left w:val="none" w:sz="0" w:space="0" w:color="auto"/>
            <w:bottom w:val="none" w:sz="0" w:space="0" w:color="auto"/>
            <w:right w:val="none" w:sz="0" w:space="0" w:color="auto"/>
          </w:divBdr>
        </w:div>
        <w:div w:id="1264648428">
          <w:marLeft w:val="0"/>
          <w:marRight w:val="0"/>
          <w:marTop w:val="0"/>
          <w:marBottom w:val="0"/>
          <w:divBdr>
            <w:top w:val="none" w:sz="0" w:space="0" w:color="auto"/>
            <w:left w:val="none" w:sz="0" w:space="0" w:color="auto"/>
            <w:bottom w:val="none" w:sz="0" w:space="0" w:color="auto"/>
            <w:right w:val="none" w:sz="0" w:space="0" w:color="auto"/>
          </w:divBdr>
        </w:div>
        <w:div w:id="1365709306">
          <w:marLeft w:val="0"/>
          <w:marRight w:val="0"/>
          <w:marTop w:val="0"/>
          <w:marBottom w:val="0"/>
          <w:divBdr>
            <w:top w:val="none" w:sz="0" w:space="0" w:color="auto"/>
            <w:left w:val="none" w:sz="0" w:space="0" w:color="auto"/>
            <w:bottom w:val="none" w:sz="0" w:space="0" w:color="auto"/>
            <w:right w:val="none" w:sz="0" w:space="0" w:color="auto"/>
          </w:divBdr>
        </w:div>
        <w:div w:id="1366757593">
          <w:marLeft w:val="0"/>
          <w:marRight w:val="0"/>
          <w:marTop w:val="0"/>
          <w:marBottom w:val="0"/>
          <w:divBdr>
            <w:top w:val="none" w:sz="0" w:space="0" w:color="auto"/>
            <w:left w:val="none" w:sz="0" w:space="0" w:color="auto"/>
            <w:bottom w:val="none" w:sz="0" w:space="0" w:color="auto"/>
            <w:right w:val="none" w:sz="0" w:space="0" w:color="auto"/>
          </w:divBdr>
        </w:div>
        <w:div w:id="1429354760">
          <w:marLeft w:val="0"/>
          <w:marRight w:val="0"/>
          <w:marTop w:val="0"/>
          <w:marBottom w:val="0"/>
          <w:divBdr>
            <w:top w:val="none" w:sz="0" w:space="0" w:color="auto"/>
            <w:left w:val="none" w:sz="0" w:space="0" w:color="auto"/>
            <w:bottom w:val="none" w:sz="0" w:space="0" w:color="auto"/>
            <w:right w:val="none" w:sz="0" w:space="0" w:color="auto"/>
          </w:divBdr>
        </w:div>
        <w:div w:id="1441875325">
          <w:marLeft w:val="0"/>
          <w:marRight w:val="0"/>
          <w:marTop w:val="0"/>
          <w:marBottom w:val="0"/>
          <w:divBdr>
            <w:top w:val="none" w:sz="0" w:space="0" w:color="auto"/>
            <w:left w:val="none" w:sz="0" w:space="0" w:color="auto"/>
            <w:bottom w:val="none" w:sz="0" w:space="0" w:color="auto"/>
            <w:right w:val="none" w:sz="0" w:space="0" w:color="auto"/>
          </w:divBdr>
        </w:div>
        <w:div w:id="1476724434">
          <w:marLeft w:val="0"/>
          <w:marRight w:val="0"/>
          <w:marTop w:val="0"/>
          <w:marBottom w:val="0"/>
          <w:divBdr>
            <w:top w:val="none" w:sz="0" w:space="0" w:color="auto"/>
            <w:left w:val="none" w:sz="0" w:space="0" w:color="auto"/>
            <w:bottom w:val="none" w:sz="0" w:space="0" w:color="auto"/>
            <w:right w:val="none" w:sz="0" w:space="0" w:color="auto"/>
          </w:divBdr>
        </w:div>
        <w:div w:id="1538737786">
          <w:marLeft w:val="0"/>
          <w:marRight w:val="0"/>
          <w:marTop w:val="0"/>
          <w:marBottom w:val="0"/>
          <w:divBdr>
            <w:top w:val="none" w:sz="0" w:space="0" w:color="auto"/>
            <w:left w:val="none" w:sz="0" w:space="0" w:color="auto"/>
            <w:bottom w:val="none" w:sz="0" w:space="0" w:color="auto"/>
            <w:right w:val="none" w:sz="0" w:space="0" w:color="auto"/>
          </w:divBdr>
        </w:div>
        <w:div w:id="1583904218">
          <w:marLeft w:val="0"/>
          <w:marRight w:val="0"/>
          <w:marTop w:val="0"/>
          <w:marBottom w:val="0"/>
          <w:divBdr>
            <w:top w:val="none" w:sz="0" w:space="0" w:color="auto"/>
            <w:left w:val="none" w:sz="0" w:space="0" w:color="auto"/>
            <w:bottom w:val="none" w:sz="0" w:space="0" w:color="auto"/>
            <w:right w:val="none" w:sz="0" w:space="0" w:color="auto"/>
          </w:divBdr>
        </w:div>
        <w:div w:id="1632245363">
          <w:marLeft w:val="0"/>
          <w:marRight w:val="0"/>
          <w:marTop w:val="0"/>
          <w:marBottom w:val="0"/>
          <w:divBdr>
            <w:top w:val="none" w:sz="0" w:space="0" w:color="auto"/>
            <w:left w:val="none" w:sz="0" w:space="0" w:color="auto"/>
            <w:bottom w:val="none" w:sz="0" w:space="0" w:color="auto"/>
            <w:right w:val="none" w:sz="0" w:space="0" w:color="auto"/>
          </w:divBdr>
        </w:div>
        <w:div w:id="1704014277">
          <w:marLeft w:val="0"/>
          <w:marRight w:val="0"/>
          <w:marTop w:val="0"/>
          <w:marBottom w:val="0"/>
          <w:divBdr>
            <w:top w:val="none" w:sz="0" w:space="0" w:color="auto"/>
            <w:left w:val="none" w:sz="0" w:space="0" w:color="auto"/>
            <w:bottom w:val="none" w:sz="0" w:space="0" w:color="auto"/>
            <w:right w:val="none" w:sz="0" w:space="0" w:color="auto"/>
          </w:divBdr>
        </w:div>
        <w:div w:id="1750150005">
          <w:marLeft w:val="0"/>
          <w:marRight w:val="0"/>
          <w:marTop w:val="0"/>
          <w:marBottom w:val="0"/>
          <w:divBdr>
            <w:top w:val="none" w:sz="0" w:space="0" w:color="auto"/>
            <w:left w:val="none" w:sz="0" w:space="0" w:color="auto"/>
            <w:bottom w:val="none" w:sz="0" w:space="0" w:color="auto"/>
            <w:right w:val="none" w:sz="0" w:space="0" w:color="auto"/>
          </w:divBdr>
        </w:div>
        <w:div w:id="1765344436">
          <w:marLeft w:val="0"/>
          <w:marRight w:val="0"/>
          <w:marTop w:val="0"/>
          <w:marBottom w:val="0"/>
          <w:divBdr>
            <w:top w:val="none" w:sz="0" w:space="0" w:color="auto"/>
            <w:left w:val="none" w:sz="0" w:space="0" w:color="auto"/>
            <w:bottom w:val="none" w:sz="0" w:space="0" w:color="auto"/>
            <w:right w:val="none" w:sz="0" w:space="0" w:color="auto"/>
          </w:divBdr>
        </w:div>
        <w:div w:id="1803112640">
          <w:marLeft w:val="0"/>
          <w:marRight w:val="0"/>
          <w:marTop w:val="0"/>
          <w:marBottom w:val="0"/>
          <w:divBdr>
            <w:top w:val="none" w:sz="0" w:space="0" w:color="auto"/>
            <w:left w:val="none" w:sz="0" w:space="0" w:color="auto"/>
            <w:bottom w:val="none" w:sz="0" w:space="0" w:color="auto"/>
            <w:right w:val="none" w:sz="0" w:space="0" w:color="auto"/>
          </w:divBdr>
        </w:div>
        <w:div w:id="1855458087">
          <w:marLeft w:val="0"/>
          <w:marRight w:val="0"/>
          <w:marTop w:val="0"/>
          <w:marBottom w:val="0"/>
          <w:divBdr>
            <w:top w:val="none" w:sz="0" w:space="0" w:color="auto"/>
            <w:left w:val="none" w:sz="0" w:space="0" w:color="auto"/>
            <w:bottom w:val="none" w:sz="0" w:space="0" w:color="auto"/>
            <w:right w:val="none" w:sz="0" w:space="0" w:color="auto"/>
          </w:divBdr>
        </w:div>
        <w:div w:id="1883901304">
          <w:marLeft w:val="0"/>
          <w:marRight w:val="0"/>
          <w:marTop w:val="0"/>
          <w:marBottom w:val="0"/>
          <w:divBdr>
            <w:top w:val="none" w:sz="0" w:space="0" w:color="auto"/>
            <w:left w:val="none" w:sz="0" w:space="0" w:color="auto"/>
            <w:bottom w:val="none" w:sz="0" w:space="0" w:color="auto"/>
            <w:right w:val="none" w:sz="0" w:space="0" w:color="auto"/>
          </w:divBdr>
        </w:div>
        <w:div w:id="1887059209">
          <w:marLeft w:val="0"/>
          <w:marRight w:val="0"/>
          <w:marTop w:val="0"/>
          <w:marBottom w:val="0"/>
          <w:divBdr>
            <w:top w:val="none" w:sz="0" w:space="0" w:color="auto"/>
            <w:left w:val="none" w:sz="0" w:space="0" w:color="auto"/>
            <w:bottom w:val="none" w:sz="0" w:space="0" w:color="auto"/>
            <w:right w:val="none" w:sz="0" w:space="0" w:color="auto"/>
          </w:divBdr>
        </w:div>
        <w:div w:id="1907761612">
          <w:marLeft w:val="0"/>
          <w:marRight w:val="0"/>
          <w:marTop w:val="0"/>
          <w:marBottom w:val="0"/>
          <w:divBdr>
            <w:top w:val="none" w:sz="0" w:space="0" w:color="auto"/>
            <w:left w:val="none" w:sz="0" w:space="0" w:color="auto"/>
            <w:bottom w:val="none" w:sz="0" w:space="0" w:color="auto"/>
            <w:right w:val="none" w:sz="0" w:space="0" w:color="auto"/>
          </w:divBdr>
        </w:div>
        <w:div w:id="1924871612">
          <w:marLeft w:val="0"/>
          <w:marRight w:val="0"/>
          <w:marTop w:val="0"/>
          <w:marBottom w:val="0"/>
          <w:divBdr>
            <w:top w:val="none" w:sz="0" w:space="0" w:color="auto"/>
            <w:left w:val="none" w:sz="0" w:space="0" w:color="auto"/>
            <w:bottom w:val="none" w:sz="0" w:space="0" w:color="auto"/>
            <w:right w:val="none" w:sz="0" w:space="0" w:color="auto"/>
          </w:divBdr>
        </w:div>
        <w:div w:id="2063866770">
          <w:marLeft w:val="0"/>
          <w:marRight w:val="0"/>
          <w:marTop w:val="0"/>
          <w:marBottom w:val="0"/>
          <w:divBdr>
            <w:top w:val="none" w:sz="0" w:space="0" w:color="auto"/>
            <w:left w:val="none" w:sz="0" w:space="0" w:color="auto"/>
            <w:bottom w:val="none" w:sz="0" w:space="0" w:color="auto"/>
            <w:right w:val="none" w:sz="0" w:space="0" w:color="auto"/>
          </w:divBdr>
        </w:div>
        <w:div w:id="2107455149">
          <w:marLeft w:val="0"/>
          <w:marRight w:val="0"/>
          <w:marTop w:val="0"/>
          <w:marBottom w:val="0"/>
          <w:divBdr>
            <w:top w:val="none" w:sz="0" w:space="0" w:color="auto"/>
            <w:left w:val="none" w:sz="0" w:space="0" w:color="auto"/>
            <w:bottom w:val="none" w:sz="0" w:space="0" w:color="auto"/>
            <w:right w:val="none" w:sz="0" w:space="0" w:color="auto"/>
          </w:divBdr>
          <w:divsChild>
            <w:div w:id="478419926">
              <w:marLeft w:val="0"/>
              <w:marRight w:val="0"/>
              <w:marTop w:val="0"/>
              <w:marBottom w:val="0"/>
              <w:divBdr>
                <w:top w:val="none" w:sz="0" w:space="0" w:color="auto"/>
                <w:left w:val="none" w:sz="0" w:space="0" w:color="auto"/>
                <w:bottom w:val="none" w:sz="0" w:space="0" w:color="auto"/>
                <w:right w:val="none" w:sz="0" w:space="0" w:color="auto"/>
              </w:divBdr>
            </w:div>
            <w:div w:id="111702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83445227">
      <w:bodyDiv w:val="1"/>
      <w:marLeft w:val="0"/>
      <w:marRight w:val="0"/>
      <w:marTop w:val="0"/>
      <w:marBottom w:val="0"/>
      <w:divBdr>
        <w:top w:val="none" w:sz="0" w:space="0" w:color="auto"/>
        <w:left w:val="none" w:sz="0" w:space="0" w:color="auto"/>
        <w:bottom w:val="none" w:sz="0" w:space="0" w:color="auto"/>
        <w:right w:val="none" w:sz="0" w:space="0" w:color="auto"/>
      </w:divBdr>
      <w:divsChild>
        <w:div w:id="375786988">
          <w:marLeft w:val="0"/>
          <w:marRight w:val="0"/>
          <w:marTop w:val="0"/>
          <w:marBottom w:val="0"/>
          <w:divBdr>
            <w:top w:val="none" w:sz="0" w:space="0" w:color="auto"/>
            <w:left w:val="none" w:sz="0" w:space="0" w:color="auto"/>
            <w:bottom w:val="none" w:sz="0" w:space="0" w:color="auto"/>
            <w:right w:val="none" w:sz="0" w:space="0" w:color="auto"/>
          </w:divBdr>
        </w:div>
        <w:div w:id="4732581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4" ma:contentTypeDescription="Create a new document." ma:contentTypeScope="" ma:versionID="c74b474b75021200e849b50e5c20f452">
  <xsd:schema xmlns:xsd="http://www.w3.org/2001/XMLSchema" xmlns:xs="http://www.w3.org/2001/XMLSchema" xmlns:p="http://schemas.microsoft.com/office/2006/metadata/properties" xmlns:ns2="ba751b9f-0468-429e-a3d9-a71aa8d713ca" targetNamespace="http://schemas.microsoft.com/office/2006/metadata/properties" ma:root="true" ma:fieldsID="f1b431f462ac7a3523269bc00df65253"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B9B7D-D33F-46E5-B5DA-0A30384A7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AC24F-FB96-4D07-90A1-F2690125F674}">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ba751b9f-0468-429e-a3d9-a71aa8d713ca"/>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FF53DCD-3370-4481-A813-0B110D56DFC5}">
  <ds:schemaRefs>
    <ds:schemaRef ds:uri="http://schemas.microsoft.com/sharepoint/v3/contenttype/forms"/>
  </ds:schemaRefs>
</ds:datastoreItem>
</file>

<file path=customXml/itemProps4.xml><?xml version="1.0" encoding="utf-8"?>
<ds:datastoreItem xmlns:ds="http://schemas.openxmlformats.org/officeDocument/2006/customXml" ds:itemID="{869C2F9E-0549-40F6-8621-E310B9CC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9</Pages>
  <Words>3638</Words>
  <Characters>21101</Characters>
  <Application>Microsoft Office Word</Application>
  <DocSecurity>0</DocSecurity>
  <Lines>175</Lines>
  <Paragraphs>49</Paragraphs>
  <ScaleCrop>false</ScaleCrop>
  <HeadingPairs>
    <vt:vector size="2" baseType="variant">
      <vt:variant>
        <vt:lpstr>Pealkiri</vt:lpstr>
      </vt:variant>
      <vt:variant>
        <vt:i4>1</vt:i4>
      </vt:variant>
    </vt:vector>
  </HeadingPairs>
  <TitlesOfParts>
    <vt:vector size="1" baseType="lpstr">
      <vt:lpstr>Eelnõu</vt:lpstr>
    </vt:vector>
  </TitlesOfParts>
  <Company>Justiitsministeerium</Company>
  <LinksUpToDate>false</LinksUpToDate>
  <CharactersWithSpaces>24690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dc:description/>
  <cp:lastModifiedBy>Markus Ühtigi</cp:lastModifiedBy>
  <cp:revision>42</cp:revision>
  <dcterms:created xsi:type="dcterms:W3CDTF">2024-05-20T05:45:00Z</dcterms:created>
  <dcterms:modified xsi:type="dcterms:W3CDTF">2024-09-04T11:41:00Z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